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39623" w14:textId="06826339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487E6C45" wp14:editId="3304BC85">
            <wp:simplePos x="0" y="0"/>
            <wp:positionH relativeFrom="column">
              <wp:posOffset>-1364615</wp:posOffset>
            </wp:positionH>
            <wp:positionV relativeFrom="paragraph">
              <wp:posOffset>-940113</wp:posOffset>
            </wp:positionV>
            <wp:extent cx="7739982" cy="1555845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B-letterhead-back-s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9982" cy="155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33AD2F" w14:textId="77777777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</w:p>
    <w:p w14:paraId="0E87B048" w14:textId="77777777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</w:p>
    <w:p w14:paraId="530C1EC7" w14:textId="77777777" w:rsidR="00561C86" w:rsidRP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b w:val="0"/>
          <w:color w:val="005A9E"/>
          <w:sz w:val="44"/>
          <w:szCs w:val="44"/>
        </w:rPr>
      </w:pPr>
    </w:p>
    <w:p w14:paraId="48FFEE66" w14:textId="06F5E0FA" w:rsidR="001252FA" w:rsidRPr="00561C86" w:rsidRDefault="001252FA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color w:val="005A9E"/>
          <w:sz w:val="44"/>
          <w:szCs w:val="44"/>
        </w:rPr>
      </w:pPr>
      <w:r w:rsidRPr="00561C86">
        <w:rPr>
          <w:rFonts w:asciiTheme="minorHAnsi" w:hAnsiTheme="minorHAnsi"/>
          <w:b w:val="0"/>
          <w:color w:val="005A9E"/>
          <w:sz w:val="44"/>
          <w:szCs w:val="44"/>
        </w:rPr>
        <w:t xml:space="preserve">Farallon </w:t>
      </w:r>
      <w:r w:rsidR="00561C86" w:rsidRPr="00561C86">
        <w:rPr>
          <w:rFonts w:asciiTheme="minorHAnsi" w:hAnsiTheme="minorHAnsi"/>
          <w:b w:val="0"/>
          <w:color w:val="005A9E"/>
          <w:sz w:val="44"/>
          <w:szCs w:val="44"/>
        </w:rPr>
        <w:t xml:space="preserve">Islands </w:t>
      </w:r>
      <w:r w:rsidRPr="00561C86">
        <w:rPr>
          <w:rFonts w:asciiTheme="minorHAnsi" w:hAnsiTheme="minorHAnsi"/>
          <w:b w:val="0"/>
          <w:color w:val="005A9E"/>
          <w:sz w:val="44"/>
          <w:szCs w:val="44"/>
        </w:rPr>
        <w:t>Monthly Report</w:t>
      </w:r>
    </w:p>
    <w:p w14:paraId="65C86009" w14:textId="77777777" w:rsidR="00EA2E89" w:rsidRPr="00A76139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32"/>
          <w:szCs w:val="32"/>
        </w:rPr>
      </w:pPr>
    </w:p>
    <w:p w14:paraId="766628DC" w14:textId="571A8991" w:rsidR="00EA2E89" w:rsidRPr="00561C86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>Report to the U.S. Fish and Wildlife Service</w:t>
      </w:r>
    </w:p>
    <w:p w14:paraId="483A690C" w14:textId="2AFFC6D4" w:rsidR="00EA2E89" w:rsidRPr="00561C86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Farallon </w:t>
      </w:r>
      <w:r w:rsidR="005B45BD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Islands </w:t>
      </w: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>National Wildlife Refuge</w:t>
      </w:r>
    </w:p>
    <w:p w14:paraId="063050C0" w14:textId="77777777" w:rsidR="004B5D4E" w:rsidRPr="00A76139" w:rsidRDefault="004B5D4E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32"/>
          <w:szCs w:val="32"/>
        </w:rPr>
      </w:pPr>
    </w:p>
    <w:p w14:paraId="47863F8C" w14:textId="71103C6A" w:rsidR="00EA2E89" w:rsidRPr="00561C86" w:rsidRDefault="0012786B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>
        <w:rPr>
          <w:rFonts w:asciiTheme="minorHAnsi" w:hAnsiTheme="minorHAnsi" w:cs="Arial"/>
          <w:color w:val="7F7F7F" w:themeColor="text1" w:themeTint="80"/>
          <w:sz w:val="44"/>
          <w:szCs w:val="44"/>
        </w:rPr>
        <w:t>January</w:t>
      </w:r>
      <w:r w:rsidR="0002524D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 202</w:t>
      </w:r>
      <w:r>
        <w:rPr>
          <w:rFonts w:asciiTheme="minorHAnsi" w:hAnsiTheme="minorHAnsi" w:cs="Arial"/>
          <w:color w:val="7F7F7F" w:themeColor="text1" w:themeTint="80"/>
          <w:sz w:val="44"/>
          <w:szCs w:val="44"/>
        </w:rPr>
        <w:t>1</w:t>
      </w:r>
    </w:p>
    <w:p w14:paraId="3218E1F0" w14:textId="77777777" w:rsidR="00422A58" w:rsidRPr="00A76139" w:rsidRDefault="00422A58" w:rsidP="00DD55A4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51A8E25C" w14:textId="0FE6799B" w:rsidR="00D04614" w:rsidRDefault="003D5B9F" w:rsidP="00DD55A4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Garrett Duncan</w:t>
      </w:r>
    </w:p>
    <w:p w14:paraId="21CFE8B4" w14:textId="17BC6F8B" w:rsidR="0002524D" w:rsidRDefault="005B019D" w:rsidP="00DD55A4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  <w:sectPr w:rsidR="0002524D" w:rsidSect="00316E2E">
          <w:headerReference w:type="even" r:id="rId9"/>
          <w:headerReference w:type="default" r:id="rId10"/>
          <w:footerReference w:type="first" r:id="rId11"/>
          <w:type w:val="nextColumn"/>
          <w:pgSz w:w="12240" w:h="15840" w:code="1"/>
          <w:pgMar w:top="1440" w:right="1440" w:bottom="1350" w:left="2160" w:header="720" w:footer="720" w:gutter="0"/>
          <w:pgNumType w:start="1"/>
          <w:cols w:space="720"/>
          <w:titlePg/>
        </w:sectPr>
      </w:pPr>
      <w:r>
        <w:rPr>
          <w:rFonts w:asciiTheme="minorHAnsi" w:hAnsiTheme="minorHAnsi" w:cs="Arial"/>
          <w:sz w:val="24"/>
          <w:szCs w:val="24"/>
        </w:rPr>
        <w:t>gduncan-SEA</w:t>
      </w:r>
      <w:r w:rsidR="0002524D" w:rsidRPr="0002524D">
        <w:rPr>
          <w:rFonts w:asciiTheme="minorHAnsi" w:hAnsiTheme="minorHAnsi" w:cs="Arial"/>
          <w:sz w:val="24"/>
          <w:szCs w:val="24"/>
        </w:rPr>
        <w:t>@pointblue.org</w:t>
      </w:r>
    </w:p>
    <w:p w14:paraId="6B18C909" w14:textId="77777777" w:rsidR="0026630C" w:rsidRPr="00A76139" w:rsidRDefault="0026630C" w:rsidP="00DD55A4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291A84D9" w14:textId="77777777" w:rsidR="0026630C" w:rsidRPr="00EA2E89" w:rsidRDefault="0026630C" w:rsidP="00D04614">
      <w:pPr>
        <w:autoSpaceDE w:val="0"/>
        <w:autoSpaceDN w:val="0"/>
        <w:adjustRightInd w:val="0"/>
        <w:ind w:left="1170"/>
        <w:rPr>
          <w:rFonts w:asciiTheme="minorHAnsi" w:hAnsiTheme="minorHAnsi" w:cs="Arial"/>
          <w:color w:val="005A9E"/>
          <w:sz w:val="24"/>
          <w:szCs w:val="24"/>
        </w:rPr>
      </w:pPr>
    </w:p>
    <w:p w14:paraId="3ADF8974" w14:textId="77777777" w:rsidR="0026630C" w:rsidRDefault="0026630C" w:rsidP="00DD55A4">
      <w:pPr>
        <w:pStyle w:val="NoSpacing"/>
        <w:rPr>
          <w:rFonts w:asciiTheme="minorHAnsi" w:hAnsiTheme="minorHAnsi" w:cstheme="majorHAnsi"/>
          <w:b/>
          <w:color w:val="005A9E"/>
        </w:rPr>
        <w:sectPr w:rsidR="0026630C" w:rsidSect="00D04614">
          <w:type w:val="continuous"/>
          <w:pgSz w:w="12240" w:h="15840" w:code="1"/>
          <w:pgMar w:top="1440" w:right="1440" w:bottom="1350" w:left="2160" w:header="720" w:footer="720" w:gutter="0"/>
          <w:pgNumType w:start="1"/>
          <w:cols w:num="2" w:space="1980"/>
          <w:titlePg/>
        </w:sectPr>
      </w:pPr>
    </w:p>
    <w:p w14:paraId="3248B360" w14:textId="47787C89" w:rsidR="00EA2E89" w:rsidRPr="00EA2E89" w:rsidRDefault="00EA2E89" w:rsidP="00DD55A4">
      <w:pPr>
        <w:pStyle w:val="NoSpacing"/>
        <w:rPr>
          <w:rFonts w:asciiTheme="minorHAnsi" w:hAnsiTheme="minorHAnsi" w:cstheme="majorHAnsi"/>
          <w:color w:val="005A9E"/>
        </w:rPr>
      </w:pPr>
      <w:r w:rsidRPr="00EA2E89">
        <w:rPr>
          <w:rFonts w:asciiTheme="minorHAnsi" w:hAnsiTheme="minorHAnsi" w:cstheme="majorHAnsi"/>
          <w:b/>
          <w:color w:val="005A9E"/>
        </w:rPr>
        <w:t>Point Blue Conservation Science –</w:t>
      </w:r>
      <w:r w:rsidR="00A94979">
        <w:rPr>
          <w:rFonts w:asciiTheme="minorHAnsi" w:hAnsiTheme="minorHAnsi" w:cstheme="majorHAnsi"/>
          <w:b/>
          <w:color w:val="005A9E"/>
        </w:rPr>
        <w:t xml:space="preserve"> </w:t>
      </w:r>
      <w:r w:rsidR="00561C86" w:rsidRPr="00561C86">
        <w:rPr>
          <w:rFonts w:asciiTheme="minorHAnsi" w:hAnsiTheme="minorHAnsi" w:cstheme="majorHAnsi"/>
          <w:color w:val="005A9E"/>
        </w:rPr>
        <w:t>Point Blue advances conservation of birds, other wildlife and ecosystems through scien</w:t>
      </w:r>
      <w:r w:rsidR="00A94979">
        <w:rPr>
          <w:rFonts w:asciiTheme="minorHAnsi" w:hAnsiTheme="minorHAnsi" w:cstheme="majorHAnsi"/>
          <w:color w:val="005A9E"/>
        </w:rPr>
        <w:t xml:space="preserve">ce, partnerships and outreach. </w:t>
      </w:r>
      <w:r w:rsidR="00561C86" w:rsidRPr="00561C86">
        <w:rPr>
          <w:rFonts w:asciiTheme="minorHAnsi" w:hAnsiTheme="minorHAnsi" w:cstheme="majorHAnsi"/>
          <w:color w:val="005A9E"/>
        </w:rPr>
        <w:t>Our highest priority is to reduce the impacts of habitat loss, climate change, and other environmental threats while promoting nature-based solutions for wildlife a</w:t>
      </w:r>
      <w:r w:rsidR="00A94979">
        <w:rPr>
          <w:rFonts w:asciiTheme="minorHAnsi" w:hAnsiTheme="minorHAnsi" w:cstheme="majorHAnsi"/>
          <w:color w:val="005A9E"/>
        </w:rPr>
        <w:t xml:space="preserve">nd people, on land and at sea. </w:t>
      </w:r>
      <w:r w:rsidRPr="00EA2E89">
        <w:rPr>
          <w:rFonts w:asciiTheme="minorHAnsi" w:hAnsiTheme="minorHAnsi" w:cstheme="majorHAnsi"/>
          <w:color w:val="005A9E"/>
        </w:rPr>
        <w:t xml:space="preserve">Visit Point Blue on the web </w:t>
      </w:r>
      <w:hyperlink r:id="rId12" w:history="1">
        <w:r w:rsidRPr="00EA2E89">
          <w:rPr>
            <w:rStyle w:val="Hyperlink"/>
            <w:rFonts w:asciiTheme="minorHAnsi" w:hAnsiTheme="minorHAnsi" w:cstheme="majorHAnsi"/>
            <w:color w:val="005A9E"/>
          </w:rPr>
          <w:t>www.pointblue.org</w:t>
        </w:r>
      </w:hyperlink>
      <w:r w:rsidRPr="00EA2E89">
        <w:rPr>
          <w:rFonts w:asciiTheme="minorHAnsi" w:hAnsiTheme="minorHAnsi" w:cstheme="majorHAnsi"/>
          <w:color w:val="005A9E"/>
        </w:rPr>
        <w:t xml:space="preserve">.  </w:t>
      </w:r>
    </w:p>
    <w:p w14:paraId="1E47D8BC" w14:textId="77777777" w:rsidR="00EA2E89" w:rsidRPr="00A76139" w:rsidRDefault="00EA2E89" w:rsidP="00DD55A4">
      <w:pPr>
        <w:pStyle w:val="BodyText"/>
        <w:pBdr>
          <w:bottom w:val="single" w:sz="6" w:space="1" w:color="auto"/>
        </w:pBdr>
        <w:tabs>
          <w:tab w:val="left" w:pos="9360"/>
        </w:tabs>
        <w:jc w:val="left"/>
        <w:rPr>
          <w:rFonts w:asciiTheme="minorHAnsi" w:hAnsiTheme="minorHAnsi"/>
          <w:b w:val="0"/>
          <w:sz w:val="20"/>
        </w:rPr>
      </w:pPr>
    </w:p>
    <w:p w14:paraId="231B0382" w14:textId="2B389DC2" w:rsidR="007202B9" w:rsidRPr="00A76139" w:rsidRDefault="007202B9" w:rsidP="00DD55A4">
      <w:pPr>
        <w:pStyle w:val="BodyText"/>
        <w:tabs>
          <w:tab w:val="left" w:pos="9360"/>
        </w:tabs>
        <w:jc w:val="left"/>
        <w:rPr>
          <w:rFonts w:asciiTheme="minorHAnsi" w:hAnsiTheme="minorHAnsi"/>
          <w:b w:val="0"/>
          <w:sz w:val="20"/>
        </w:rPr>
      </w:pPr>
    </w:p>
    <w:p w14:paraId="6C618A32" w14:textId="62D787F5" w:rsidR="00810BE6" w:rsidRPr="00BC2D14" w:rsidRDefault="000409E9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BC2D14">
        <w:rPr>
          <w:rFonts w:asciiTheme="minorHAnsi" w:hAnsiTheme="minorHAnsi"/>
          <w:b/>
          <w:color w:val="005A9E"/>
          <w:sz w:val="32"/>
          <w:szCs w:val="32"/>
        </w:rPr>
        <w:t xml:space="preserve">Southeast Farallon </w:t>
      </w:r>
      <w:r w:rsidR="00810BE6" w:rsidRPr="00BC2D14">
        <w:rPr>
          <w:rFonts w:asciiTheme="minorHAnsi" w:hAnsiTheme="minorHAnsi"/>
          <w:b/>
          <w:color w:val="005A9E"/>
          <w:sz w:val="32"/>
          <w:szCs w:val="32"/>
        </w:rPr>
        <w:t>Island Visitors</w:t>
      </w:r>
    </w:p>
    <w:p w14:paraId="0148B7D4" w14:textId="535395CD" w:rsidR="00B15CDA" w:rsidRDefault="00810BE6" w:rsidP="00711BF5">
      <w:pPr>
        <w:rPr>
          <w:rFonts w:asciiTheme="minorHAnsi" w:hAnsiTheme="minorHAnsi"/>
          <w:sz w:val="24"/>
          <w:szCs w:val="24"/>
        </w:rPr>
      </w:pPr>
      <w:r w:rsidRPr="002304FA">
        <w:rPr>
          <w:rFonts w:asciiTheme="minorHAnsi" w:hAnsiTheme="minorHAnsi"/>
          <w:b/>
          <w:sz w:val="24"/>
          <w:szCs w:val="24"/>
        </w:rPr>
        <w:t>Point Blue crew</w:t>
      </w:r>
      <w:r w:rsidRPr="002304FA">
        <w:rPr>
          <w:rFonts w:asciiTheme="minorHAnsi" w:hAnsiTheme="minorHAnsi"/>
          <w:sz w:val="24"/>
          <w:szCs w:val="24"/>
        </w:rPr>
        <w:t>:</w:t>
      </w:r>
      <w:r w:rsidR="0091521B">
        <w:rPr>
          <w:rFonts w:asciiTheme="minorHAnsi" w:hAnsiTheme="minorHAnsi"/>
          <w:sz w:val="24"/>
          <w:szCs w:val="24"/>
        </w:rPr>
        <w:t xml:space="preserve"> Mackenzie Cahill, Sabrina Dahl, Garrett Duncan</w:t>
      </w:r>
      <w:r w:rsidR="00B90187">
        <w:rPr>
          <w:rFonts w:asciiTheme="minorHAnsi" w:hAnsiTheme="minorHAnsi"/>
          <w:sz w:val="24"/>
          <w:szCs w:val="24"/>
        </w:rPr>
        <w:t>,</w:t>
      </w:r>
      <w:r w:rsidR="0091521B">
        <w:rPr>
          <w:rFonts w:asciiTheme="minorHAnsi" w:hAnsiTheme="minorHAnsi"/>
          <w:sz w:val="24"/>
          <w:szCs w:val="24"/>
        </w:rPr>
        <w:t xml:space="preserve"> Rhett Finley</w:t>
      </w:r>
      <w:r w:rsidR="00B90187">
        <w:rPr>
          <w:rFonts w:asciiTheme="minorHAnsi" w:hAnsiTheme="minorHAnsi"/>
          <w:sz w:val="24"/>
          <w:szCs w:val="24"/>
        </w:rPr>
        <w:t>, and Anna Pedersen</w:t>
      </w:r>
      <w:r w:rsidR="00E975C4" w:rsidRPr="002304FA">
        <w:rPr>
          <w:rFonts w:asciiTheme="minorHAnsi" w:hAnsiTheme="minorHAnsi"/>
          <w:sz w:val="24"/>
          <w:szCs w:val="24"/>
        </w:rPr>
        <w:t>.</w:t>
      </w:r>
    </w:p>
    <w:p w14:paraId="7E218A86" w14:textId="5AA7745D" w:rsidR="000409E9" w:rsidRDefault="00FA35CB" w:rsidP="00A048BB">
      <w:pPr>
        <w:spacing w:before="2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January</w:t>
      </w:r>
      <w:r w:rsidR="000409E9">
        <w:rPr>
          <w:rFonts w:asciiTheme="minorHAnsi" w:hAnsiTheme="minorHAnsi"/>
          <w:sz w:val="24"/>
          <w:szCs w:val="24"/>
        </w:rPr>
        <w:t xml:space="preserve"> </w:t>
      </w:r>
      <w:r w:rsidR="00FA72D3">
        <w:rPr>
          <w:rFonts w:asciiTheme="minorHAnsi" w:hAnsiTheme="minorHAnsi"/>
          <w:sz w:val="24"/>
          <w:szCs w:val="24"/>
        </w:rPr>
        <w:t>20</w:t>
      </w:r>
      <w:r w:rsidR="003D5B9F" w:rsidRPr="003D5B9F">
        <w:rPr>
          <w:rFonts w:asciiTheme="minorHAnsi" w:hAnsiTheme="minorHAnsi"/>
          <w:sz w:val="24"/>
          <w:szCs w:val="24"/>
          <w:vertAlign w:val="superscript"/>
        </w:rPr>
        <w:t>th</w:t>
      </w:r>
      <w:r w:rsidR="000409E9">
        <w:rPr>
          <w:rFonts w:asciiTheme="minorHAnsi" w:hAnsiTheme="minorHAnsi"/>
          <w:sz w:val="24"/>
          <w:szCs w:val="24"/>
        </w:rPr>
        <w:t xml:space="preserve">: </w:t>
      </w:r>
      <w:r w:rsidR="003D5B9F" w:rsidRPr="003D5B9F">
        <w:rPr>
          <w:rFonts w:asciiTheme="minorHAnsi" w:hAnsiTheme="minorHAnsi"/>
          <w:b/>
          <w:sz w:val="24"/>
          <w:szCs w:val="24"/>
        </w:rPr>
        <w:t>“</w:t>
      </w:r>
      <w:r w:rsidR="00FA72D3">
        <w:rPr>
          <w:rFonts w:asciiTheme="minorHAnsi" w:hAnsiTheme="minorHAnsi"/>
          <w:b/>
          <w:sz w:val="24"/>
          <w:szCs w:val="24"/>
        </w:rPr>
        <w:t>John A.B. Dillard Jr.</w:t>
      </w:r>
      <w:r w:rsidR="003D5B9F" w:rsidRPr="003D5B9F">
        <w:rPr>
          <w:rFonts w:asciiTheme="minorHAnsi" w:hAnsiTheme="minorHAnsi"/>
          <w:b/>
          <w:sz w:val="24"/>
          <w:szCs w:val="24"/>
        </w:rPr>
        <w:t>”</w:t>
      </w:r>
      <w:r w:rsidR="003D5B9F">
        <w:rPr>
          <w:rFonts w:asciiTheme="minorHAnsi" w:hAnsiTheme="minorHAnsi"/>
          <w:b/>
          <w:sz w:val="24"/>
          <w:szCs w:val="24"/>
        </w:rPr>
        <w:t xml:space="preserve"> </w:t>
      </w:r>
      <w:r w:rsidR="003D5B9F" w:rsidRPr="003D5B9F">
        <w:rPr>
          <w:rFonts w:asciiTheme="minorHAnsi" w:hAnsiTheme="minorHAnsi"/>
          <w:sz w:val="24"/>
          <w:szCs w:val="24"/>
        </w:rPr>
        <w:t>(</w:t>
      </w:r>
      <w:proofErr w:type="gramStart"/>
      <w:r w:rsidR="003D5B9F">
        <w:rPr>
          <w:rFonts w:asciiTheme="minorHAnsi" w:hAnsiTheme="minorHAnsi"/>
          <w:sz w:val="24"/>
          <w:szCs w:val="24"/>
        </w:rPr>
        <w:t>s</w:t>
      </w:r>
      <w:r w:rsidR="003D5B9F" w:rsidRPr="003D5B9F">
        <w:rPr>
          <w:rFonts w:asciiTheme="minorHAnsi" w:hAnsiTheme="minorHAnsi"/>
          <w:sz w:val="24"/>
          <w:szCs w:val="24"/>
        </w:rPr>
        <w:t>kipper</w:t>
      </w:r>
      <w:proofErr w:type="gramEnd"/>
      <w:r w:rsidR="00FA72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FA72D3">
        <w:rPr>
          <w:rFonts w:asciiTheme="minorHAnsi" w:hAnsiTheme="minorHAnsi"/>
          <w:sz w:val="24"/>
          <w:szCs w:val="24"/>
        </w:rPr>
        <w:t>Kixon</w:t>
      </w:r>
      <w:proofErr w:type="spellEnd"/>
      <w:r w:rsidR="00FA72D3">
        <w:rPr>
          <w:rFonts w:asciiTheme="minorHAnsi" w:hAnsiTheme="minorHAnsi"/>
          <w:sz w:val="24"/>
          <w:szCs w:val="24"/>
        </w:rPr>
        <w:t xml:space="preserve"> Meyer</w:t>
      </w:r>
      <w:r w:rsidR="003D5B9F" w:rsidRPr="003D5B9F">
        <w:rPr>
          <w:rFonts w:asciiTheme="minorHAnsi" w:hAnsiTheme="minorHAnsi"/>
          <w:sz w:val="24"/>
          <w:szCs w:val="24"/>
        </w:rPr>
        <w:t>)</w:t>
      </w:r>
      <w:r w:rsidR="00A048BB">
        <w:rPr>
          <w:rFonts w:asciiTheme="minorHAnsi" w:hAnsiTheme="minorHAnsi"/>
          <w:sz w:val="24"/>
          <w:szCs w:val="24"/>
        </w:rPr>
        <w:t xml:space="preserve"> </w:t>
      </w:r>
      <w:r w:rsidR="003D5B9F">
        <w:rPr>
          <w:rFonts w:asciiTheme="minorHAnsi" w:hAnsiTheme="minorHAnsi"/>
          <w:sz w:val="24"/>
          <w:szCs w:val="24"/>
        </w:rPr>
        <w:t xml:space="preserve">brought out </w:t>
      </w:r>
      <w:r w:rsidR="00FA72D3">
        <w:rPr>
          <w:rFonts w:asciiTheme="minorHAnsi" w:hAnsiTheme="minorHAnsi"/>
          <w:sz w:val="24"/>
          <w:szCs w:val="24"/>
        </w:rPr>
        <w:t>food and supplies</w:t>
      </w:r>
      <w:r w:rsidR="00970EC0">
        <w:rPr>
          <w:rFonts w:asciiTheme="minorHAnsi" w:hAnsiTheme="minorHAnsi"/>
          <w:sz w:val="24"/>
          <w:szCs w:val="24"/>
        </w:rPr>
        <w:t>.</w:t>
      </w:r>
    </w:p>
    <w:p w14:paraId="4BBCAA50" w14:textId="77777777" w:rsidR="000D150F" w:rsidRPr="000409E9" w:rsidRDefault="000D150F" w:rsidP="00D1763F">
      <w:pPr>
        <w:rPr>
          <w:rFonts w:asciiTheme="minorHAnsi" w:hAnsiTheme="minorHAnsi"/>
          <w:highlight w:val="yellow"/>
        </w:rPr>
      </w:pPr>
    </w:p>
    <w:p w14:paraId="4E6FCA1A" w14:textId="3D49A833" w:rsidR="00EF0EBC" w:rsidRDefault="000D150F" w:rsidP="007430A5">
      <w:pPr>
        <w:rPr>
          <w:rFonts w:asciiTheme="minorHAnsi" w:hAnsiTheme="minorHAnsi"/>
          <w:sz w:val="24"/>
          <w:szCs w:val="24"/>
        </w:rPr>
      </w:pPr>
      <w:r w:rsidRPr="002304FA">
        <w:rPr>
          <w:rFonts w:asciiTheme="minorHAnsi" w:hAnsiTheme="minorHAnsi"/>
          <w:b/>
          <w:sz w:val="24"/>
          <w:szCs w:val="24"/>
        </w:rPr>
        <w:t xml:space="preserve">COVID-19:  </w:t>
      </w:r>
      <w:r w:rsidRPr="002304FA">
        <w:rPr>
          <w:rFonts w:asciiTheme="minorHAnsi" w:hAnsiTheme="minorHAnsi"/>
          <w:sz w:val="24"/>
          <w:szCs w:val="24"/>
        </w:rPr>
        <w:t>In response to</w:t>
      </w:r>
      <w:r w:rsidR="0002524D" w:rsidRPr="002304FA">
        <w:rPr>
          <w:rFonts w:asciiTheme="minorHAnsi" w:hAnsiTheme="minorHAnsi"/>
          <w:sz w:val="24"/>
          <w:szCs w:val="24"/>
        </w:rPr>
        <w:t xml:space="preserve"> ongoing</w:t>
      </w:r>
      <w:r w:rsidRPr="002304FA">
        <w:rPr>
          <w:rFonts w:asciiTheme="minorHAnsi" w:hAnsiTheme="minorHAnsi"/>
          <w:sz w:val="24"/>
          <w:szCs w:val="24"/>
        </w:rPr>
        <w:t xml:space="preserve"> concerns over impacts of this global pandemic, certain precautionary measures were taken this month to minimize the risk of COVID-19 infecting island personnel:  </w:t>
      </w:r>
      <w:r w:rsidR="006154F3" w:rsidRPr="002304FA">
        <w:rPr>
          <w:rFonts w:asciiTheme="minorHAnsi" w:hAnsiTheme="minorHAnsi"/>
          <w:sz w:val="24"/>
          <w:szCs w:val="24"/>
        </w:rPr>
        <w:t xml:space="preserve">The use of </w:t>
      </w:r>
      <w:r w:rsidRPr="002304FA">
        <w:rPr>
          <w:rFonts w:asciiTheme="minorHAnsi" w:hAnsiTheme="minorHAnsi"/>
          <w:sz w:val="24"/>
          <w:szCs w:val="24"/>
        </w:rPr>
        <w:t xml:space="preserve">PPE </w:t>
      </w:r>
      <w:r w:rsidR="0035299A" w:rsidRPr="002304FA">
        <w:rPr>
          <w:rFonts w:asciiTheme="minorHAnsi" w:hAnsiTheme="minorHAnsi"/>
          <w:sz w:val="24"/>
          <w:szCs w:val="24"/>
        </w:rPr>
        <w:t xml:space="preserve">was </w:t>
      </w:r>
      <w:r w:rsidR="006154F3" w:rsidRPr="002304FA">
        <w:rPr>
          <w:rFonts w:asciiTheme="minorHAnsi" w:hAnsiTheme="minorHAnsi"/>
          <w:sz w:val="24"/>
          <w:szCs w:val="24"/>
        </w:rPr>
        <w:t>required</w:t>
      </w:r>
      <w:r w:rsidR="0035299A" w:rsidRPr="002304FA">
        <w:rPr>
          <w:rFonts w:asciiTheme="minorHAnsi" w:hAnsiTheme="minorHAnsi"/>
          <w:sz w:val="24"/>
          <w:szCs w:val="24"/>
        </w:rPr>
        <w:t xml:space="preserve"> </w:t>
      </w:r>
      <w:r w:rsidRPr="002304FA">
        <w:rPr>
          <w:rFonts w:asciiTheme="minorHAnsi" w:hAnsiTheme="minorHAnsi"/>
          <w:sz w:val="24"/>
          <w:szCs w:val="24"/>
        </w:rPr>
        <w:t>by newly arriving interns</w:t>
      </w:r>
      <w:r w:rsidR="006154F3" w:rsidRPr="002304FA">
        <w:rPr>
          <w:rFonts w:asciiTheme="minorHAnsi" w:hAnsiTheme="minorHAnsi"/>
          <w:sz w:val="24"/>
          <w:szCs w:val="24"/>
        </w:rPr>
        <w:t xml:space="preserve"> prior to and during the landing</w:t>
      </w:r>
      <w:r w:rsidRPr="002304FA">
        <w:rPr>
          <w:rFonts w:asciiTheme="minorHAnsi" w:hAnsiTheme="minorHAnsi"/>
          <w:sz w:val="24"/>
          <w:szCs w:val="24"/>
        </w:rPr>
        <w:t>; the frequency of regular supply runs was reduced from twice a month to once a month; no off-island breaks were granted to crew members; and no visitors were permitted to tour the island. Only essential personnel are currently permitted on the island until further notice.</w:t>
      </w:r>
    </w:p>
    <w:p w14:paraId="7A59537F" w14:textId="77777777" w:rsidR="004659B1" w:rsidRDefault="004659B1" w:rsidP="007430A5">
      <w:pPr>
        <w:rPr>
          <w:rFonts w:asciiTheme="minorHAnsi" w:hAnsiTheme="minorHAnsi"/>
          <w:sz w:val="24"/>
          <w:szCs w:val="24"/>
        </w:rPr>
      </w:pPr>
    </w:p>
    <w:p w14:paraId="52F81137" w14:textId="77777777" w:rsidR="004659B1" w:rsidRPr="00BC2D14" w:rsidRDefault="004659B1" w:rsidP="004659B1">
      <w:pPr>
        <w:rPr>
          <w:rFonts w:asciiTheme="minorHAnsi" w:hAnsiTheme="minorHAnsi"/>
          <w:b/>
          <w:color w:val="005A9E"/>
          <w:sz w:val="32"/>
          <w:szCs w:val="32"/>
        </w:rPr>
      </w:pPr>
      <w:r w:rsidRPr="00BC2D14">
        <w:rPr>
          <w:rFonts w:asciiTheme="minorHAnsi" w:hAnsiTheme="minorHAnsi"/>
          <w:b/>
          <w:color w:val="005A9E"/>
          <w:sz w:val="32"/>
          <w:szCs w:val="32"/>
        </w:rPr>
        <w:t>West End Island Visitors</w:t>
      </w:r>
    </w:p>
    <w:p w14:paraId="11B944BF" w14:textId="671351FF" w:rsidR="004659B1" w:rsidRDefault="00FA72D3" w:rsidP="004659B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January</w:t>
      </w:r>
      <w:r w:rsidR="00E016DC">
        <w:rPr>
          <w:rFonts w:asciiTheme="minorHAnsi" w:hAnsiTheme="minorHAnsi"/>
          <w:sz w:val="24"/>
          <w:szCs w:val="24"/>
        </w:rPr>
        <w:t xml:space="preserve"> 1</w:t>
      </w:r>
      <w:r>
        <w:rPr>
          <w:rFonts w:asciiTheme="minorHAnsi" w:hAnsiTheme="minorHAnsi"/>
          <w:sz w:val="24"/>
          <w:szCs w:val="24"/>
        </w:rPr>
        <w:t>7</w:t>
      </w:r>
      <w:r w:rsidR="00E016DC" w:rsidRPr="00E016DC">
        <w:rPr>
          <w:rFonts w:asciiTheme="minorHAnsi" w:hAnsiTheme="minorHAnsi"/>
          <w:sz w:val="24"/>
          <w:szCs w:val="24"/>
          <w:vertAlign w:val="superscript"/>
        </w:rPr>
        <w:t>th</w:t>
      </w:r>
      <w:r w:rsidR="004659B1">
        <w:rPr>
          <w:rFonts w:asciiTheme="minorHAnsi" w:hAnsiTheme="minorHAnsi"/>
          <w:sz w:val="24"/>
          <w:szCs w:val="24"/>
        </w:rPr>
        <w:t xml:space="preserve">: </w:t>
      </w:r>
      <w:r>
        <w:rPr>
          <w:rFonts w:asciiTheme="minorHAnsi" w:hAnsiTheme="minorHAnsi"/>
          <w:sz w:val="24"/>
          <w:szCs w:val="24"/>
        </w:rPr>
        <w:t xml:space="preserve">Duncan, </w:t>
      </w:r>
      <w:r w:rsidR="00E016DC">
        <w:rPr>
          <w:rFonts w:asciiTheme="minorHAnsi" w:hAnsiTheme="minorHAnsi"/>
          <w:sz w:val="24"/>
          <w:szCs w:val="24"/>
        </w:rPr>
        <w:t>Finley</w:t>
      </w:r>
      <w:r>
        <w:rPr>
          <w:rFonts w:asciiTheme="minorHAnsi" w:hAnsiTheme="minorHAnsi"/>
          <w:sz w:val="24"/>
          <w:szCs w:val="24"/>
        </w:rPr>
        <w:t>, and Pedersen</w:t>
      </w:r>
      <w:r w:rsidR="00E016DC">
        <w:rPr>
          <w:rFonts w:asciiTheme="minorHAnsi" w:hAnsiTheme="minorHAnsi"/>
          <w:sz w:val="24"/>
          <w:szCs w:val="24"/>
        </w:rPr>
        <w:t xml:space="preserve"> conducted Northern Elephant Seal and Norther</w:t>
      </w:r>
      <w:r w:rsidR="00636924">
        <w:rPr>
          <w:rFonts w:asciiTheme="minorHAnsi" w:hAnsiTheme="minorHAnsi"/>
          <w:sz w:val="24"/>
          <w:szCs w:val="24"/>
        </w:rPr>
        <w:t>n</w:t>
      </w:r>
      <w:r w:rsidR="00E016DC">
        <w:rPr>
          <w:rFonts w:asciiTheme="minorHAnsi" w:hAnsiTheme="minorHAnsi"/>
          <w:sz w:val="24"/>
          <w:szCs w:val="24"/>
        </w:rPr>
        <w:t xml:space="preserve"> Fur Seal</w:t>
      </w:r>
      <w:r w:rsidR="004659B1">
        <w:rPr>
          <w:rFonts w:asciiTheme="minorHAnsi" w:hAnsiTheme="minorHAnsi"/>
          <w:sz w:val="24"/>
          <w:szCs w:val="24"/>
        </w:rPr>
        <w:t xml:space="preserve"> counts and recorded tag </w:t>
      </w:r>
      <w:proofErr w:type="spellStart"/>
      <w:r w:rsidR="004659B1">
        <w:rPr>
          <w:rFonts w:asciiTheme="minorHAnsi" w:hAnsiTheme="minorHAnsi"/>
          <w:sz w:val="24"/>
          <w:szCs w:val="24"/>
        </w:rPr>
        <w:t>resights</w:t>
      </w:r>
      <w:proofErr w:type="spellEnd"/>
      <w:r w:rsidR="004659B1">
        <w:rPr>
          <w:rFonts w:asciiTheme="minorHAnsi" w:hAnsiTheme="minorHAnsi"/>
          <w:sz w:val="24"/>
          <w:szCs w:val="24"/>
        </w:rPr>
        <w:t>.</w:t>
      </w:r>
    </w:p>
    <w:p w14:paraId="0B8F1E18" w14:textId="77777777" w:rsidR="004659B1" w:rsidRDefault="004659B1" w:rsidP="004659B1">
      <w:pPr>
        <w:rPr>
          <w:rFonts w:asciiTheme="minorHAnsi" w:hAnsiTheme="minorHAnsi"/>
          <w:sz w:val="24"/>
          <w:szCs w:val="24"/>
        </w:rPr>
      </w:pPr>
    </w:p>
    <w:p w14:paraId="0C8235DF" w14:textId="34509CF9" w:rsidR="004659B1" w:rsidRDefault="00FA72D3" w:rsidP="004659B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January</w:t>
      </w:r>
      <w:r w:rsidR="00E016DC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29</w:t>
      </w:r>
      <w:r w:rsidR="004659B1" w:rsidRPr="009E72CD">
        <w:rPr>
          <w:rFonts w:asciiTheme="minorHAnsi" w:hAnsiTheme="minorHAnsi"/>
          <w:sz w:val="24"/>
          <w:szCs w:val="24"/>
          <w:vertAlign w:val="superscript"/>
        </w:rPr>
        <w:t>th</w:t>
      </w:r>
      <w:r w:rsidR="004659B1">
        <w:rPr>
          <w:rFonts w:asciiTheme="minorHAnsi" w:hAnsiTheme="minorHAnsi"/>
          <w:sz w:val="24"/>
          <w:szCs w:val="24"/>
        </w:rPr>
        <w:t xml:space="preserve">: </w:t>
      </w:r>
      <w:r w:rsidR="00E016DC">
        <w:rPr>
          <w:rFonts w:asciiTheme="minorHAnsi" w:hAnsiTheme="minorHAnsi"/>
          <w:sz w:val="24"/>
          <w:szCs w:val="24"/>
        </w:rPr>
        <w:t>Cahill, Dahl</w:t>
      </w:r>
      <w:r>
        <w:rPr>
          <w:rFonts w:asciiTheme="minorHAnsi" w:hAnsiTheme="minorHAnsi"/>
          <w:sz w:val="24"/>
          <w:szCs w:val="24"/>
        </w:rPr>
        <w:t>, and Duncan</w:t>
      </w:r>
      <w:r w:rsidR="00E016DC">
        <w:rPr>
          <w:rFonts w:asciiTheme="minorHAnsi" w:hAnsiTheme="minorHAnsi"/>
          <w:sz w:val="24"/>
          <w:szCs w:val="24"/>
        </w:rPr>
        <w:t xml:space="preserve"> </w:t>
      </w:r>
      <w:r w:rsidR="00BC2D14">
        <w:rPr>
          <w:rFonts w:asciiTheme="minorHAnsi" w:hAnsiTheme="minorHAnsi"/>
          <w:sz w:val="24"/>
          <w:szCs w:val="24"/>
        </w:rPr>
        <w:t>conducted Northern Ele</w:t>
      </w:r>
      <w:r w:rsidR="00636924">
        <w:rPr>
          <w:rFonts w:asciiTheme="minorHAnsi" w:hAnsiTheme="minorHAnsi"/>
          <w:sz w:val="24"/>
          <w:szCs w:val="24"/>
        </w:rPr>
        <w:t>phant Seal and Norther Fur Seal</w:t>
      </w:r>
      <w:r w:rsidR="00BC2D14">
        <w:rPr>
          <w:rFonts w:asciiTheme="minorHAnsi" w:hAnsiTheme="minorHAnsi"/>
          <w:sz w:val="24"/>
          <w:szCs w:val="24"/>
        </w:rPr>
        <w:t xml:space="preserve"> counts and recorded tag </w:t>
      </w:r>
      <w:proofErr w:type="spellStart"/>
      <w:r w:rsidR="00BC2D14">
        <w:rPr>
          <w:rFonts w:asciiTheme="minorHAnsi" w:hAnsiTheme="minorHAnsi"/>
          <w:sz w:val="24"/>
          <w:szCs w:val="24"/>
        </w:rPr>
        <w:t>resights</w:t>
      </w:r>
      <w:proofErr w:type="spellEnd"/>
      <w:r w:rsidR="00BC2D14">
        <w:rPr>
          <w:rFonts w:asciiTheme="minorHAnsi" w:hAnsiTheme="minorHAnsi"/>
          <w:sz w:val="24"/>
          <w:szCs w:val="24"/>
        </w:rPr>
        <w:t>.</w:t>
      </w:r>
    </w:p>
    <w:p w14:paraId="5AD9BADA" w14:textId="77777777" w:rsidR="00345C28" w:rsidRPr="002304FA" w:rsidRDefault="00345C28" w:rsidP="00A76139">
      <w:pPr>
        <w:rPr>
          <w:rFonts w:asciiTheme="minorHAnsi" w:hAnsiTheme="minorHAnsi"/>
          <w:sz w:val="24"/>
          <w:szCs w:val="24"/>
        </w:rPr>
      </w:pPr>
    </w:p>
    <w:p w14:paraId="01A1B65C" w14:textId="6BE9DB43" w:rsidR="002150DD" w:rsidRPr="0034092E" w:rsidRDefault="00810BE6" w:rsidP="007430A5">
      <w:pPr>
        <w:rPr>
          <w:rFonts w:asciiTheme="minorHAnsi" w:hAnsiTheme="minorHAnsi"/>
          <w:b/>
          <w:color w:val="005A9E"/>
          <w:sz w:val="32"/>
          <w:szCs w:val="32"/>
        </w:rPr>
      </w:pPr>
      <w:r w:rsidRPr="006C57F5">
        <w:rPr>
          <w:rFonts w:asciiTheme="minorHAnsi" w:hAnsiTheme="minorHAnsi"/>
          <w:b/>
          <w:color w:val="005A9E"/>
          <w:sz w:val="32"/>
          <w:szCs w:val="32"/>
        </w:rPr>
        <w:t>Weather/Ocean</w:t>
      </w:r>
    </w:p>
    <w:p w14:paraId="255473E9" w14:textId="7074AA07" w:rsidR="00572EA9" w:rsidRPr="00434040" w:rsidRDefault="5E3300C3" w:rsidP="00166CD4">
      <w:pPr>
        <w:spacing w:after="120"/>
        <w:rPr>
          <w:rFonts w:asciiTheme="minorHAnsi" w:hAnsiTheme="minorHAnsi"/>
          <w:sz w:val="24"/>
          <w:szCs w:val="24"/>
        </w:rPr>
      </w:pPr>
      <w:r w:rsidRPr="0034092E">
        <w:rPr>
          <w:rFonts w:asciiTheme="minorHAnsi" w:hAnsiTheme="minorHAnsi"/>
          <w:sz w:val="24"/>
          <w:szCs w:val="24"/>
        </w:rPr>
        <w:t xml:space="preserve">Monthly weather is summarized in Figure 1. </w:t>
      </w:r>
      <w:r w:rsidR="0034092E" w:rsidRPr="0034092E">
        <w:rPr>
          <w:rFonts w:asciiTheme="minorHAnsi" w:hAnsiTheme="minorHAnsi"/>
          <w:sz w:val="24"/>
          <w:szCs w:val="24"/>
        </w:rPr>
        <w:t>Light to moderate NW winds</w:t>
      </w:r>
      <w:r w:rsidR="003351AA">
        <w:rPr>
          <w:rFonts w:asciiTheme="minorHAnsi" w:hAnsiTheme="minorHAnsi"/>
          <w:sz w:val="24"/>
          <w:szCs w:val="24"/>
        </w:rPr>
        <w:t xml:space="preserve"> dominated this month</w:t>
      </w:r>
      <w:r w:rsidRPr="0034092E">
        <w:rPr>
          <w:rFonts w:asciiTheme="minorHAnsi" w:hAnsiTheme="minorHAnsi"/>
          <w:sz w:val="24"/>
          <w:szCs w:val="24"/>
        </w:rPr>
        <w:t xml:space="preserve">. </w:t>
      </w:r>
      <w:r w:rsidR="00B912E4">
        <w:rPr>
          <w:rFonts w:asciiTheme="minorHAnsi" w:hAnsiTheme="minorHAnsi"/>
          <w:sz w:val="24"/>
          <w:szCs w:val="24"/>
        </w:rPr>
        <w:t>The island received 2.22</w:t>
      </w:r>
      <w:r w:rsidR="00B2265B" w:rsidRPr="0034092E">
        <w:rPr>
          <w:rFonts w:asciiTheme="minorHAnsi" w:hAnsiTheme="minorHAnsi"/>
          <w:sz w:val="24"/>
          <w:szCs w:val="24"/>
        </w:rPr>
        <w:t xml:space="preserve"> inches of rain this month, which</w:t>
      </w:r>
      <w:r w:rsidRPr="0034092E">
        <w:rPr>
          <w:rFonts w:asciiTheme="minorHAnsi" w:hAnsiTheme="minorHAnsi"/>
          <w:sz w:val="24"/>
          <w:szCs w:val="24"/>
        </w:rPr>
        <w:t xml:space="preserve"> fell</w:t>
      </w:r>
      <w:r w:rsidR="00B912E4">
        <w:rPr>
          <w:rFonts w:asciiTheme="minorHAnsi" w:hAnsiTheme="minorHAnsi"/>
          <w:sz w:val="24"/>
          <w:szCs w:val="24"/>
        </w:rPr>
        <w:t xml:space="preserve"> predominantly</w:t>
      </w:r>
      <w:r w:rsidRPr="0034092E">
        <w:rPr>
          <w:rFonts w:asciiTheme="minorHAnsi" w:hAnsiTheme="minorHAnsi"/>
          <w:sz w:val="24"/>
          <w:szCs w:val="24"/>
        </w:rPr>
        <w:t xml:space="preserve"> </w:t>
      </w:r>
      <w:r w:rsidR="00B912E4">
        <w:rPr>
          <w:rFonts w:asciiTheme="minorHAnsi" w:hAnsiTheme="minorHAnsi"/>
          <w:sz w:val="24"/>
          <w:szCs w:val="24"/>
        </w:rPr>
        <w:t>between the 25</w:t>
      </w:r>
      <w:r w:rsidR="00B912E4" w:rsidRPr="00B912E4">
        <w:rPr>
          <w:rFonts w:asciiTheme="minorHAnsi" w:hAnsiTheme="minorHAnsi"/>
          <w:sz w:val="24"/>
          <w:szCs w:val="24"/>
          <w:vertAlign w:val="superscript"/>
        </w:rPr>
        <w:t>th</w:t>
      </w:r>
      <w:r w:rsidR="00B912E4">
        <w:rPr>
          <w:rFonts w:asciiTheme="minorHAnsi" w:hAnsiTheme="minorHAnsi"/>
          <w:sz w:val="24"/>
          <w:szCs w:val="24"/>
        </w:rPr>
        <w:t xml:space="preserve"> and 28</w:t>
      </w:r>
      <w:r w:rsidR="00B912E4" w:rsidRPr="00B912E4">
        <w:rPr>
          <w:rFonts w:asciiTheme="minorHAnsi" w:hAnsiTheme="minorHAnsi"/>
          <w:sz w:val="24"/>
          <w:szCs w:val="24"/>
          <w:vertAlign w:val="superscript"/>
        </w:rPr>
        <w:t>th</w:t>
      </w:r>
      <w:r w:rsidRPr="0034092E">
        <w:rPr>
          <w:rFonts w:asciiTheme="minorHAnsi" w:hAnsiTheme="minorHAnsi"/>
          <w:sz w:val="24"/>
          <w:szCs w:val="24"/>
        </w:rPr>
        <w:t xml:space="preserve">. </w:t>
      </w:r>
      <w:r w:rsidR="00316A87" w:rsidRPr="0034092E">
        <w:rPr>
          <w:rFonts w:asciiTheme="minorHAnsi" w:hAnsiTheme="minorHAnsi"/>
          <w:sz w:val="24"/>
          <w:szCs w:val="24"/>
        </w:rPr>
        <w:t>Fog was</w:t>
      </w:r>
      <w:r w:rsidR="007D42E5">
        <w:rPr>
          <w:rFonts w:asciiTheme="minorHAnsi" w:hAnsiTheme="minorHAnsi"/>
          <w:sz w:val="24"/>
          <w:szCs w:val="24"/>
        </w:rPr>
        <w:t xml:space="preserve"> noted on 1</w:t>
      </w:r>
      <w:r w:rsidR="00B912E4">
        <w:rPr>
          <w:rFonts w:asciiTheme="minorHAnsi" w:hAnsiTheme="minorHAnsi"/>
          <w:sz w:val="24"/>
          <w:szCs w:val="24"/>
        </w:rPr>
        <w:t>5</w:t>
      </w:r>
      <w:r w:rsidR="00F31EFD" w:rsidRPr="00316A87">
        <w:rPr>
          <w:rFonts w:asciiTheme="minorHAnsi" w:hAnsiTheme="minorHAnsi"/>
          <w:sz w:val="24"/>
          <w:szCs w:val="24"/>
        </w:rPr>
        <w:t>% of we</w:t>
      </w:r>
      <w:r w:rsidR="003351AA">
        <w:rPr>
          <w:rFonts w:asciiTheme="minorHAnsi" w:hAnsiTheme="minorHAnsi"/>
          <w:sz w:val="24"/>
          <w:szCs w:val="24"/>
        </w:rPr>
        <w:t xml:space="preserve">ather observations. </w:t>
      </w:r>
      <w:r w:rsidRPr="00316A87">
        <w:rPr>
          <w:rFonts w:asciiTheme="minorHAnsi" w:hAnsiTheme="minorHAnsi"/>
          <w:sz w:val="24"/>
          <w:szCs w:val="24"/>
        </w:rPr>
        <w:t>The</w:t>
      </w:r>
      <w:r w:rsidRPr="00434040">
        <w:rPr>
          <w:rFonts w:asciiTheme="minorHAnsi" w:hAnsiTheme="minorHAnsi"/>
          <w:sz w:val="24"/>
          <w:szCs w:val="24"/>
        </w:rPr>
        <w:t xml:space="preserve"> range of midday air temperatures fell within the long-term normal range for t</w:t>
      </w:r>
      <w:r w:rsidR="00F31EFD" w:rsidRPr="00434040">
        <w:rPr>
          <w:rFonts w:asciiTheme="minorHAnsi" w:hAnsiTheme="minorHAnsi"/>
          <w:sz w:val="24"/>
          <w:szCs w:val="24"/>
        </w:rPr>
        <w:t>hi</w:t>
      </w:r>
      <w:r w:rsidR="0091521B">
        <w:rPr>
          <w:rFonts w:asciiTheme="minorHAnsi" w:hAnsiTheme="minorHAnsi"/>
          <w:sz w:val="24"/>
          <w:szCs w:val="24"/>
        </w:rPr>
        <w:t>s month, with an average of 12</w:t>
      </w:r>
      <w:r w:rsidR="00434040" w:rsidRPr="00434040">
        <w:rPr>
          <w:rFonts w:asciiTheme="minorHAnsi" w:hAnsiTheme="minorHAnsi"/>
          <w:sz w:val="24"/>
          <w:szCs w:val="24"/>
        </w:rPr>
        <w:t>.</w:t>
      </w:r>
      <w:r w:rsidR="00A63C53">
        <w:rPr>
          <w:rFonts w:asciiTheme="minorHAnsi" w:hAnsiTheme="minorHAnsi"/>
          <w:sz w:val="24"/>
          <w:szCs w:val="24"/>
        </w:rPr>
        <w:t>6</w:t>
      </w:r>
      <w:r w:rsidRPr="00434040">
        <w:rPr>
          <w:rFonts w:asciiTheme="minorHAnsi" w:hAnsiTheme="minorHAnsi"/>
          <w:sz w:val="24"/>
          <w:szCs w:val="24"/>
        </w:rPr>
        <w:t xml:space="preserve"> </w:t>
      </w:r>
      <w:r w:rsidR="00F31EFD" w:rsidRPr="00434040">
        <w:rPr>
          <w:rFonts w:asciiTheme="minorHAnsi" w:hAnsiTheme="minorHAnsi" w:cstheme="minorHAnsi"/>
          <w:sz w:val="24"/>
          <w:szCs w:val="24"/>
        </w:rPr>
        <w:t>±</w:t>
      </w:r>
      <w:r w:rsidR="0091521B">
        <w:rPr>
          <w:rFonts w:asciiTheme="minorHAnsi" w:hAnsiTheme="minorHAnsi"/>
          <w:sz w:val="24"/>
          <w:szCs w:val="24"/>
        </w:rPr>
        <w:t xml:space="preserve"> 1.</w:t>
      </w:r>
      <w:r w:rsidR="00A63C53">
        <w:rPr>
          <w:rFonts w:asciiTheme="minorHAnsi" w:hAnsiTheme="minorHAnsi"/>
          <w:sz w:val="24"/>
          <w:szCs w:val="24"/>
        </w:rPr>
        <w:t>8</w:t>
      </w:r>
      <w:r w:rsidR="00F31EFD" w:rsidRPr="00434040">
        <w:rPr>
          <w:rFonts w:asciiTheme="minorHAnsi" w:hAnsiTheme="minorHAnsi"/>
          <w:sz w:val="24"/>
          <w:szCs w:val="24"/>
        </w:rPr>
        <w:t xml:space="preserve"> </w:t>
      </w:r>
      <w:r w:rsidRPr="00434040">
        <w:rPr>
          <w:rFonts w:asciiTheme="minorHAnsi" w:hAnsiTheme="minorHAnsi"/>
          <w:sz w:val="24"/>
          <w:szCs w:val="24"/>
        </w:rPr>
        <w:t xml:space="preserve">°C. </w:t>
      </w:r>
      <w:r w:rsidR="0091521B">
        <w:rPr>
          <w:rFonts w:asciiTheme="minorHAnsi" w:hAnsiTheme="minorHAnsi"/>
          <w:sz w:val="24"/>
          <w:szCs w:val="24"/>
        </w:rPr>
        <w:t>This was 0.31 °C high</w:t>
      </w:r>
      <w:r w:rsidRPr="00434040">
        <w:rPr>
          <w:rFonts w:asciiTheme="minorHAnsi" w:hAnsiTheme="minorHAnsi"/>
          <w:sz w:val="24"/>
          <w:szCs w:val="24"/>
        </w:rPr>
        <w:t xml:space="preserve">er than the long-term average for the month. Sea surface temperature (SST) readings from the island were </w:t>
      </w:r>
      <w:r w:rsidR="0091521B">
        <w:rPr>
          <w:rFonts w:asciiTheme="minorHAnsi" w:hAnsiTheme="minorHAnsi"/>
          <w:sz w:val="24"/>
          <w:szCs w:val="24"/>
        </w:rPr>
        <w:t>notably</w:t>
      </w:r>
      <w:r w:rsidR="001B2BCF" w:rsidRPr="00434040">
        <w:rPr>
          <w:rFonts w:asciiTheme="minorHAnsi" w:hAnsiTheme="minorHAnsi"/>
          <w:sz w:val="24"/>
          <w:szCs w:val="24"/>
        </w:rPr>
        <w:t xml:space="preserve"> </w:t>
      </w:r>
      <w:r w:rsidRPr="00434040">
        <w:rPr>
          <w:rFonts w:asciiTheme="minorHAnsi" w:hAnsiTheme="minorHAnsi"/>
          <w:sz w:val="24"/>
          <w:szCs w:val="24"/>
        </w:rPr>
        <w:t>lower than the long-term normal range for this month, with an a</w:t>
      </w:r>
      <w:r w:rsidR="0091521B">
        <w:rPr>
          <w:rFonts w:asciiTheme="minorHAnsi" w:hAnsiTheme="minorHAnsi"/>
          <w:sz w:val="24"/>
          <w:szCs w:val="24"/>
        </w:rPr>
        <w:t>verage of 11</w:t>
      </w:r>
      <w:r w:rsidR="00F5353B">
        <w:rPr>
          <w:rFonts w:asciiTheme="minorHAnsi" w:hAnsiTheme="minorHAnsi"/>
          <w:sz w:val="24"/>
          <w:szCs w:val="24"/>
        </w:rPr>
        <w:t>.</w:t>
      </w:r>
      <w:r w:rsidR="00A63C53">
        <w:rPr>
          <w:rFonts w:asciiTheme="minorHAnsi" w:hAnsiTheme="minorHAnsi"/>
          <w:sz w:val="24"/>
          <w:szCs w:val="24"/>
        </w:rPr>
        <w:t>39</w:t>
      </w:r>
      <w:r w:rsidR="00434040" w:rsidRPr="00434040">
        <w:rPr>
          <w:rFonts w:asciiTheme="minorHAnsi" w:hAnsiTheme="minorHAnsi"/>
          <w:sz w:val="24"/>
          <w:szCs w:val="24"/>
        </w:rPr>
        <w:t xml:space="preserve"> </w:t>
      </w:r>
      <w:r w:rsidR="00434040" w:rsidRPr="00434040">
        <w:rPr>
          <w:rFonts w:asciiTheme="minorHAnsi" w:hAnsiTheme="minorHAnsi" w:cstheme="minorHAnsi"/>
          <w:sz w:val="24"/>
          <w:szCs w:val="24"/>
        </w:rPr>
        <w:t>± 0.</w:t>
      </w:r>
      <w:r w:rsidR="0091521B">
        <w:rPr>
          <w:rFonts w:asciiTheme="minorHAnsi" w:hAnsiTheme="minorHAnsi" w:cstheme="minorHAnsi"/>
          <w:sz w:val="24"/>
          <w:szCs w:val="24"/>
        </w:rPr>
        <w:t>2</w:t>
      </w:r>
      <w:r w:rsidR="00A63C53">
        <w:rPr>
          <w:rFonts w:asciiTheme="minorHAnsi" w:hAnsiTheme="minorHAnsi" w:cstheme="minorHAnsi"/>
          <w:sz w:val="24"/>
          <w:szCs w:val="24"/>
        </w:rPr>
        <w:t>7</w:t>
      </w:r>
      <w:r w:rsidR="00A63C53">
        <w:rPr>
          <w:rFonts w:asciiTheme="minorHAnsi" w:hAnsiTheme="minorHAnsi"/>
          <w:sz w:val="24"/>
          <w:szCs w:val="24"/>
        </w:rPr>
        <w:t xml:space="preserve"> °C. This was 0</w:t>
      </w:r>
      <w:r w:rsidR="00F5353B">
        <w:rPr>
          <w:rFonts w:asciiTheme="minorHAnsi" w:hAnsiTheme="minorHAnsi"/>
          <w:sz w:val="24"/>
          <w:szCs w:val="24"/>
        </w:rPr>
        <w:t>.</w:t>
      </w:r>
      <w:r w:rsidR="00A63C53">
        <w:rPr>
          <w:rFonts w:asciiTheme="minorHAnsi" w:hAnsiTheme="minorHAnsi"/>
          <w:sz w:val="24"/>
          <w:szCs w:val="24"/>
        </w:rPr>
        <w:t>89</w:t>
      </w:r>
      <w:r w:rsidRPr="00434040">
        <w:rPr>
          <w:rFonts w:asciiTheme="minorHAnsi" w:hAnsiTheme="minorHAnsi"/>
          <w:sz w:val="24"/>
          <w:szCs w:val="24"/>
        </w:rPr>
        <w:t xml:space="preserve"> °C below the long-term average for the month.</w:t>
      </w:r>
    </w:p>
    <w:p w14:paraId="2DFECD6E" w14:textId="13E37AAC" w:rsidR="009C735F" w:rsidRPr="00433631" w:rsidRDefault="00B912E4" w:rsidP="00166CD4">
      <w:pPr>
        <w:jc w:val="center"/>
        <w:rPr>
          <w:rFonts w:asciiTheme="minorHAnsi" w:hAnsiTheme="minorHAnsi"/>
          <w:sz w:val="24"/>
          <w:szCs w:val="24"/>
          <w:highlight w:val="yellow"/>
        </w:rPr>
      </w:pPr>
      <w:r w:rsidRPr="00B912E4">
        <w:rPr>
          <w:rFonts w:asciiTheme="minorHAnsi" w:hAnsiTheme="minorHAnsi"/>
          <w:noProof/>
          <w:sz w:val="24"/>
          <w:szCs w:val="24"/>
        </w:rPr>
        <w:lastRenderedPageBreak/>
        <w:drawing>
          <wp:inline distT="0" distB="0" distL="0" distR="0" wp14:anchorId="4B4A2378" wp14:editId="2B43EC0D">
            <wp:extent cx="5943600" cy="7641771"/>
            <wp:effectExtent l="0" t="0" r="0" b="0"/>
            <wp:docPr id="1" name="Picture 1" descr="\\DISKSTATION\share\SEFI Monthly Reports\Monthly Summary Stats\plots\plots.2021-02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ISKSTATION\share\SEFI Monthly Reports\Monthly Summary Stats\plots\plots.2021-02-0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41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FBCA4" w14:textId="49049717" w:rsidR="006154F3" w:rsidRPr="00A77F55" w:rsidRDefault="00572EA9" w:rsidP="00DD55A4">
      <w:pPr>
        <w:rPr>
          <w:rFonts w:asciiTheme="minorHAnsi" w:hAnsiTheme="minorHAnsi"/>
          <w:szCs w:val="24"/>
        </w:rPr>
      </w:pPr>
      <w:r w:rsidRPr="00A77F55">
        <w:rPr>
          <w:rFonts w:asciiTheme="minorHAnsi" w:hAnsiTheme="minorHAnsi"/>
          <w:b/>
        </w:rPr>
        <w:t>Figure 1</w:t>
      </w:r>
      <w:r w:rsidRPr="00A77F55">
        <w:rPr>
          <w:rFonts w:asciiTheme="minorHAnsi" w:hAnsiTheme="minorHAnsi"/>
        </w:rPr>
        <w:t xml:space="preserve">. Noon air and sea surface temperature data summary. Light blue depicts the long-term (1971 – 2019) range of observations with years given for record highs and lows; dark blue shows the long-term range of averages for </w:t>
      </w:r>
      <w:r w:rsidR="00FA35CB">
        <w:rPr>
          <w:rFonts w:asciiTheme="minorHAnsi" w:hAnsiTheme="minorHAnsi"/>
        </w:rPr>
        <w:t>January</w:t>
      </w:r>
      <w:r w:rsidRPr="00A77F55">
        <w:rPr>
          <w:rFonts w:asciiTheme="minorHAnsi" w:hAnsiTheme="minorHAnsi"/>
        </w:rPr>
        <w:t>. Orange depicts the range of current (202</w:t>
      </w:r>
      <w:r w:rsidR="00FA35CB">
        <w:rPr>
          <w:rFonts w:asciiTheme="minorHAnsi" w:hAnsiTheme="minorHAnsi"/>
        </w:rPr>
        <w:t>1</w:t>
      </w:r>
      <w:r w:rsidRPr="00A77F55">
        <w:rPr>
          <w:rFonts w:asciiTheme="minorHAnsi" w:hAnsiTheme="minorHAnsi"/>
        </w:rPr>
        <w:t xml:space="preserve">) observations. Differences between the long-term and current means are shown in red if above normal, and blue if below normal. </w:t>
      </w:r>
      <w:r w:rsidRPr="00A77F55">
        <w:rPr>
          <w:rFonts w:asciiTheme="minorHAnsi" w:hAnsiTheme="minorHAnsi"/>
          <w:szCs w:val="24"/>
        </w:rPr>
        <w:t xml:space="preserve">Daily wind speed (color scale) and </w:t>
      </w:r>
      <w:r w:rsidRPr="00A77F55">
        <w:rPr>
          <w:rFonts w:asciiTheme="minorHAnsi" w:hAnsiTheme="minorHAnsi"/>
          <w:szCs w:val="24"/>
        </w:rPr>
        <w:lastRenderedPageBreak/>
        <w:t>direction binned into sectors for morning, noon, and afternoon observations for this month. Larger bars indicate more wind from that direction.</w:t>
      </w:r>
    </w:p>
    <w:p w14:paraId="25309828" w14:textId="77777777" w:rsidR="0025746A" w:rsidRDefault="0025746A" w:rsidP="00DD55A4">
      <w:pPr>
        <w:rPr>
          <w:rFonts w:asciiTheme="minorHAnsi" w:hAnsiTheme="minorHAnsi"/>
          <w:szCs w:val="24"/>
          <w:highlight w:val="yellow"/>
        </w:rPr>
      </w:pPr>
    </w:p>
    <w:p w14:paraId="730C40EA" w14:textId="228BFA11" w:rsidR="00D1763F" w:rsidRPr="00BC2D14" w:rsidRDefault="00810BE6" w:rsidP="00085994">
      <w:pPr>
        <w:spacing w:after="240"/>
        <w:rPr>
          <w:rFonts w:asciiTheme="minorHAnsi" w:hAnsiTheme="minorHAnsi"/>
          <w:b/>
          <w:color w:val="005A9E"/>
          <w:sz w:val="32"/>
          <w:szCs w:val="32"/>
        </w:rPr>
      </w:pPr>
      <w:r w:rsidRPr="00BC2D14">
        <w:rPr>
          <w:rFonts w:asciiTheme="minorHAnsi" w:hAnsiTheme="minorHAnsi"/>
          <w:b/>
          <w:color w:val="005A9E"/>
          <w:sz w:val="32"/>
          <w:szCs w:val="32"/>
        </w:rPr>
        <w:t>Oiled &amp; Entangled Wildlife</w:t>
      </w:r>
    </w:p>
    <w:p w14:paraId="0D2A1311" w14:textId="156FC5E1" w:rsidR="008E4223" w:rsidRDefault="00BC2D14" w:rsidP="0008599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Six</w:t>
      </w:r>
      <w:r w:rsidR="00E425E9">
        <w:rPr>
          <w:rFonts w:asciiTheme="minorHAnsi" w:hAnsiTheme="minorHAnsi"/>
          <w:sz w:val="24"/>
          <w:szCs w:val="24"/>
        </w:rPr>
        <w:t>teen</w:t>
      </w:r>
      <w:r w:rsidR="008E4223" w:rsidRPr="00085994">
        <w:rPr>
          <w:rFonts w:asciiTheme="minorHAnsi" w:hAnsiTheme="minorHAnsi"/>
          <w:sz w:val="24"/>
          <w:szCs w:val="24"/>
        </w:rPr>
        <w:t xml:space="preserve"> </w:t>
      </w:r>
      <w:r w:rsidR="008E4223" w:rsidRPr="0023361C">
        <w:rPr>
          <w:rFonts w:asciiTheme="minorHAnsi" w:hAnsiTheme="minorHAnsi"/>
          <w:i/>
          <w:sz w:val="24"/>
          <w:szCs w:val="24"/>
          <w:rPrChange w:id="0" w:author="McChesney, Gerry" w:date="2021-02-26T07:20:00Z">
            <w:rPr>
              <w:rFonts w:asciiTheme="minorHAnsi" w:hAnsiTheme="minorHAnsi"/>
              <w:sz w:val="24"/>
              <w:szCs w:val="24"/>
            </w:rPr>
          </w:rPrChange>
        </w:rPr>
        <w:t>Zalophus</w:t>
      </w:r>
      <w:r w:rsidR="008E4223" w:rsidRPr="0008599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and one </w:t>
      </w:r>
      <w:r w:rsidRPr="0023361C">
        <w:rPr>
          <w:rFonts w:asciiTheme="minorHAnsi" w:hAnsiTheme="minorHAnsi"/>
          <w:i/>
          <w:sz w:val="24"/>
          <w:szCs w:val="24"/>
          <w:rPrChange w:id="1" w:author="McChesney, Gerry" w:date="2021-02-26T07:20:00Z">
            <w:rPr>
              <w:rFonts w:asciiTheme="minorHAnsi" w:hAnsiTheme="minorHAnsi"/>
              <w:sz w:val="24"/>
              <w:szCs w:val="24"/>
            </w:rPr>
          </w:rPrChange>
        </w:rPr>
        <w:t>Eumetopias</w:t>
      </w:r>
      <w:r>
        <w:rPr>
          <w:rFonts w:asciiTheme="minorHAnsi" w:hAnsiTheme="minorHAnsi"/>
          <w:sz w:val="24"/>
          <w:szCs w:val="24"/>
        </w:rPr>
        <w:t xml:space="preserve"> </w:t>
      </w:r>
      <w:r w:rsidR="008E4223" w:rsidRPr="00085994">
        <w:rPr>
          <w:rFonts w:asciiTheme="minorHAnsi" w:hAnsiTheme="minorHAnsi"/>
          <w:sz w:val="24"/>
          <w:szCs w:val="24"/>
        </w:rPr>
        <w:t>were seen with monofilament</w:t>
      </w:r>
      <w:r w:rsidR="00A14B0A">
        <w:rPr>
          <w:rFonts w:asciiTheme="minorHAnsi" w:hAnsiTheme="minorHAnsi"/>
          <w:sz w:val="24"/>
          <w:szCs w:val="24"/>
        </w:rPr>
        <w:t>, packing strap,</w:t>
      </w:r>
      <w:r w:rsidR="008E4223" w:rsidRPr="00085994">
        <w:rPr>
          <w:rFonts w:asciiTheme="minorHAnsi" w:hAnsiTheme="minorHAnsi"/>
          <w:sz w:val="24"/>
          <w:szCs w:val="24"/>
        </w:rPr>
        <w:t xml:space="preserve"> </w:t>
      </w:r>
      <w:r w:rsidR="00E425E9">
        <w:rPr>
          <w:rFonts w:asciiTheme="minorHAnsi" w:hAnsiTheme="minorHAnsi"/>
          <w:sz w:val="24"/>
          <w:szCs w:val="24"/>
        </w:rPr>
        <w:t xml:space="preserve">ropes </w:t>
      </w:r>
      <w:r w:rsidR="000F3EC9">
        <w:rPr>
          <w:rFonts w:asciiTheme="minorHAnsi" w:hAnsiTheme="minorHAnsi"/>
          <w:sz w:val="24"/>
          <w:szCs w:val="24"/>
        </w:rPr>
        <w:t xml:space="preserve">or unknown material </w:t>
      </w:r>
      <w:r>
        <w:rPr>
          <w:rFonts w:asciiTheme="minorHAnsi" w:hAnsiTheme="minorHAnsi"/>
          <w:sz w:val="24"/>
          <w:szCs w:val="24"/>
        </w:rPr>
        <w:t xml:space="preserve">embedded in </w:t>
      </w:r>
      <w:r w:rsidR="008E4223" w:rsidRPr="00085994">
        <w:rPr>
          <w:rFonts w:asciiTheme="minorHAnsi" w:hAnsiTheme="minorHAnsi"/>
          <w:sz w:val="24"/>
          <w:szCs w:val="24"/>
        </w:rPr>
        <w:t>the</w:t>
      </w:r>
      <w:r w:rsidR="000F3EC9">
        <w:rPr>
          <w:rFonts w:asciiTheme="minorHAnsi" w:hAnsiTheme="minorHAnsi"/>
          <w:sz w:val="24"/>
          <w:szCs w:val="24"/>
        </w:rPr>
        <w:t>ir</w:t>
      </w:r>
      <w:r w:rsidR="008E4223" w:rsidRPr="00085994">
        <w:rPr>
          <w:rFonts w:asciiTheme="minorHAnsi" w:hAnsiTheme="minorHAnsi"/>
          <w:sz w:val="24"/>
          <w:szCs w:val="24"/>
        </w:rPr>
        <w:t xml:space="preserve"> neck</w:t>
      </w:r>
      <w:r w:rsidR="000F3EC9">
        <w:rPr>
          <w:rFonts w:asciiTheme="minorHAnsi" w:hAnsiTheme="minorHAnsi"/>
          <w:sz w:val="24"/>
          <w:szCs w:val="24"/>
        </w:rPr>
        <w:t>s</w:t>
      </w:r>
      <w:r w:rsidR="008E4223" w:rsidRPr="00085994">
        <w:rPr>
          <w:rFonts w:asciiTheme="minorHAnsi" w:hAnsiTheme="minorHAnsi"/>
          <w:sz w:val="24"/>
          <w:szCs w:val="24"/>
        </w:rPr>
        <w:t>.</w:t>
      </w:r>
    </w:p>
    <w:p w14:paraId="4EB7F294" w14:textId="77777777" w:rsidR="00E2739E" w:rsidRDefault="00E2739E" w:rsidP="00085994">
      <w:pPr>
        <w:rPr>
          <w:rFonts w:asciiTheme="minorHAnsi" w:hAnsiTheme="minorHAnsi"/>
          <w:sz w:val="24"/>
          <w:szCs w:val="24"/>
        </w:rPr>
      </w:pPr>
    </w:p>
    <w:p w14:paraId="01E201F1" w14:textId="5687F793" w:rsidR="00E2739E" w:rsidRDefault="00BC2D14" w:rsidP="0008599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One</w:t>
      </w:r>
      <w:r w:rsidR="00E425E9">
        <w:rPr>
          <w:rFonts w:asciiTheme="minorHAnsi" w:hAnsiTheme="minorHAnsi"/>
          <w:sz w:val="24"/>
          <w:szCs w:val="24"/>
        </w:rPr>
        <w:t xml:space="preserve"> Common Murre</w:t>
      </w:r>
      <w:r w:rsidR="00707EA7">
        <w:rPr>
          <w:rFonts w:asciiTheme="minorHAnsi" w:hAnsiTheme="minorHAnsi"/>
          <w:sz w:val="24"/>
          <w:szCs w:val="24"/>
        </w:rPr>
        <w:t xml:space="preserve"> on the 2</w:t>
      </w:r>
      <w:r w:rsidR="00707EA7" w:rsidRPr="00707EA7">
        <w:rPr>
          <w:rFonts w:asciiTheme="minorHAnsi" w:hAnsiTheme="minorHAnsi"/>
          <w:sz w:val="24"/>
          <w:szCs w:val="24"/>
          <w:vertAlign w:val="superscript"/>
        </w:rPr>
        <w:t>nd</w:t>
      </w:r>
      <w:r w:rsidR="00E425E9">
        <w:rPr>
          <w:rFonts w:asciiTheme="minorHAnsi" w:hAnsiTheme="minorHAnsi"/>
          <w:sz w:val="24"/>
          <w:szCs w:val="24"/>
        </w:rPr>
        <w:t xml:space="preserve"> and </w:t>
      </w:r>
      <w:r>
        <w:rPr>
          <w:rFonts w:asciiTheme="minorHAnsi" w:hAnsiTheme="minorHAnsi"/>
          <w:sz w:val="24"/>
          <w:szCs w:val="24"/>
        </w:rPr>
        <w:t>four Western Gulls</w:t>
      </w:r>
      <w:r w:rsidR="00707EA7">
        <w:rPr>
          <w:rFonts w:asciiTheme="minorHAnsi" w:hAnsiTheme="minorHAnsi"/>
          <w:sz w:val="24"/>
          <w:szCs w:val="24"/>
        </w:rPr>
        <w:t xml:space="preserve"> on the 2</w:t>
      </w:r>
      <w:r w:rsidR="00707EA7" w:rsidRPr="00707EA7">
        <w:rPr>
          <w:rFonts w:asciiTheme="minorHAnsi" w:hAnsiTheme="minorHAnsi"/>
          <w:sz w:val="24"/>
          <w:szCs w:val="24"/>
          <w:vertAlign w:val="superscript"/>
        </w:rPr>
        <w:t>nd</w:t>
      </w:r>
      <w:r w:rsidR="00707EA7">
        <w:rPr>
          <w:rFonts w:asciiTheme="minorHAnsi" w:hAnsiTheme="minorHAnsi"/>
          <w:sz w:val="24"/>
          <w:szCs w:val="24"/>
        </w:rPr>
        <w:t>, 7</w:t>
      </w:r>
      <w:r w:rsidR="00707EA7" w:rsidRPr="00707EA7">
        <w:rPr>
          <w:rFonts w:asciiTheme="minorHAnsi" w:hAnsiTheme="minorHAnsi"/>
          <w:sz w:val="24"/>
          <w:szCs w:val="24"/>
          <w:vertAlign w:val="superscript"/>
        </w:rPr>
        <w:t>th</w:t>
      </w:r>
      <w:r w:rsidR="00707EA7">
        <w:rPr>
          <w:rFonts w:asciiTheme="minorHAnsi" w:hAnsiTheme="minorHAnsi"/>
          <w:sz w:val="24"/>
          <w:szCs w:val="24"/>
        </w:rPr>
        <w:t>, 29</w:t>
      </w:r>
      <w:r w:rsidR="00707EA7" w:rsidRPr="00707EA7">
        <w:rPr>
          <w:rFonts w:asciiTheme="minorHAnsi" w:hAnsiTheme="minorHAnsi"/>
          <w:sz w:val="24"/>
          <w:szCs w:val="24"/>
          <w:vertAlign w:val="superscript"/>
        </w:rPr>
        <w:t>th</w:t>
      </w:r>
      <w:r w:rsidR="00707EA7">
        <w:rPr>
          <w:rFonts w:asciiTheme="minorHAnsi" w:hAnsiTheme="minorHAnsi"/>
          <w:sz w:val="24"/>
          <w:szCs w:val="24"/>
        </w:rPr>
        <w:t>, and 31</w:t>
      </w:r>
      <w:r w:rsidR="00707EA7" w:rsidRPr="00707EA7">
        <w:rPr>
          <w:rFonts w:asciiTheme="minorHAnsi" w:hAnsiTheme="minorHAnsi"/>
          <w:sz w:val="24"/>
          <w:szCs w:val="24"/>
          <w:vertAlign w:val="superscript"/>
        </w:rPr>
        <w:t>st</w:t>
      </w:r>
      <w:r>
        <w:rPr>
          <w:rFonts w:asciiTheme="minorHAnsi" w:hAnsiTheme="minorHAnsi"/>
          <w:sz w:val="24"/>
          <w:szCs w:val="24"/>
        </w:rPr>
        <w:t xml:space="preserve"> </w:t>
      </w:r>
      <w:r w:rsidR="00E425E9">
        <w:rPr>
          <w:rFonts w:asciiTheme="minorHAnsi" w:hAnsiTheme="minorHAnsi"/>
          <w:sz w:val="24"/>
          <w:szCs w:val="24"/>
        </w:rPr>
        <w:t>were seen covered with brown/black crude oil</w:t>
      </w:r>
      <w:r w:rsidR="00E2739E">
        <w:rPr>
          <w:rFonts w:asciiTheme="minorHAnsi" w:hAnsiTheme="minorHAnsi"/>
          <w:sz w:val="24"/>
          <w:szCs w:val="24"/>
        </w:rPr>
        <w:t>.</w:t>
      </w:r>
    </w:p>
    <w:p w14:paraId="7E6D0D43" w14:textId="762E8026" w:rsidR="00326473" w:rsidRPr="00155A42" w:rsidRDefault="00326473" w:rsidP="00155A42">
      <w:pPr>
        <w:rPr>
          <w:rFonts w:asciiTheme="minorHAnsi" w:hAnsiTheme="minorHAnsi"/>
          <w:b/>
          <w:color w:val="005A9E"/>
          <w:sz w:val="24"/>
          <w:szCs w:val="32"/>
        </w:rPr>
      </w:pPr>
    </w:p>
    <w:p w14:paraId="134C7D25" w14:textId="611C8E89" w:rsidR="00A87B96" w:rsidRPr="00D07001" w:rsidRDefault="00810BE6" w:rsidP="006948B5">
      <w:pPr>
        <w:rPr>
          <w:rFonts w:asciiTheme="minorHAnsi" w:hAnsiTheme="minorHAnsi"/>
          <w:b/>
          <w:color w:val="005A9E"/>
          <w:sz w:val="32"/>
          <w:szCs w:val="32"/>
        </w:rPr>
      </w:pPr>
      <w:r w:rsidRPr="00D07001">
        <w:rPr>
          <w:rFonts w:asciiTheme="minorHAnsi" w:hAnsiTheme="minorHAnsi"/>
          <w:b/>
          <w:color w:val="005A9E"/>
          <w:sz w:val="32"/>
          <w:szCs w:val="32"/>
        </w:rPr>
        <w:t>Breeding Birds</w:t>
      </w:r>
    </w:p>
    <w:p w14:paraId="47C0FA34" w14:textId="76B659EE" w:rsidR="00D76E20" w:rsidRPr="00A6762F" w:rsidRDefault="00810BE6" w:rsidP="006948B5">
      <w:pPr>
        <w:spacing w:before="240"/>
        <w:rPr>
          <w:rFonts w:asciiTheme="minorHAnsi" w:hAnsiTheme="minorHAnsi"/>
          <w:sz w:val="24"/>
          <w:szCs w:val="24"/>
        </w:rPr>
      </w:pPr>
      <w:r w:rsidRPr="00A6762F">
        <w:rPr>
          <w:rFonts w:asciiTheme="minorHAnsi" w:hAnsiTheme="minorHAnsi"/>
          <w:b/>
          <w:sz w:val="24"/>
          <w:szCs w:val="24"/>
        </w:rPr>
        <w:t>Storm-</w:t>
      </w:r>
      <w:r w:rsidR="00FA72D3">
        <w:rPr>
          <w:rFonts w:asciiTheme="minorHAnsi" w:hAnsiTheme="minorHAnsi"/>
          <w:b/>
          <w:sz w:val="24"/>
          <w:szCs w:val="24"/>
        </w:rPr>
        <w:t>P</w:t>
      </w:r>
      <w:r w:rsidRPr="00A6762F">
        <w:rPr>
          <w:rFonts w:asciiTheme="minorHAnsi" w:hAnsiTheme="minorHAnsi"/>
          <w:b/>
          <w:sz w:val="24"/>
          <w:szCs w:val="24"/>
        </w:rPr>
        <w:t xml:space="preserve">etrels </w:t>
      </w:r>
      <w:r w:rsidRPr="00A6762F">
        <w:rPr>
          <w:rFonts w:asciiTheme="minorHAnsi" w:hAnsiTheme="minorHAnsi"/>
          <w:sz w:val="24"/>
          <w:szCs w:val="24"/>
        </w:rPr>
        <w:t>–</w:t>
      </w:r>
      <w:r w:rsidR="00CE7727" w:rsidRPr="00A6762F">
        <w:rPr>
          <w:rFonts w:asciiTheme="minorHAnsi" w:hAnsiTheme="minorHAnsi"/>
          <w:sz w:val="24"/>
          <w:szCs w:val="24"/>
        </w:rPr>
        <w:t xml:space="preserve"> </w:t>
      </w:r>
      <w:r w:rsidR="00FA72D3">
        <w:rPr>
          <w:rFonts w:asciiTheme="minorHAnsi" w:hAnsiTheme="minorHAnsi"/>
          <w:sz w:val="24"/>
          <w:szCs w:val="24"/>
        </w:rPr>
        <w:t xml:space="preserve">Ashy Storm-Petrels were </w:t>
      </w:r>
      <w:commentRangeStart w:id="2"/>
      <w:r w:rsidR="00FA72D3">
        <w:rPr>
          <w:rFonts w:asciiTheme="minorHAnsi" w:hAnsiTheme="minorHAnsi"/>
          <w:sz w:val="24"/>
          <w:szCs w:val="24"/>
        </w:rPr>
        <w:t xml:space="preserve">detected </w:t>
      </w:r>
      <w:commentRangeEnd w:id="2"/>
      <w:r w:rsidR="00151192">
        <w:rPr>
          <w:rStyle w:val="CommentReference"/>
        </w:rPr>
        <w:commentReference w:id="2"/>
      </w:r>
      <w:r w:rsidR="00FA72D3">
        <w:rPr>
          <w:rFonts w:asciiTheme="minorHAnsi" w:hAnsiTheme="minorHAnsi"/>
          <w:sz w:val="24"/>
          <w:szCs w:val="24"/>
        </w:rPr>
        <w:t>near Sea Lion Cove during cricket surveys</w:t>
      </w:r>
      <w:r w:rsidR="00BC2D14">
        <w:rPr>
          <w:rFonts w:asciiTheme="minorHAnsi" w:hAnsiTheme="minorHAnsi"/>
          <w:sz w:val="24"/>
          <w:szCs w:val="24"/>
        </w:rPr>
        <w:t xml:space="preserve"> on the 13</w:t>
      </w:r>
      <w:r w:rsidR="00BC2D14" w:rsidRPr="00BC2D14">
        <w:rPr>
          <w:rFonts w:asciiTheme="minorHAnsi" w:hAnsiTheme="minorHAnsi"/>
          <w:sz w:val="24"/>
          <w:szCs w:val="24"/>
          <w:vertAlign w:val="superscript"/>
        </w:rPr>
        <w:t>th</w:t>
      </w:r>
      <w:r w:rsidR="00FA72D3">
        <w:rPr>
          <w:rFonts w:asciiTheme="minorHAnsi" w:hAnsiTheme="minorHAnsi"/>
          <w:sz w:val="24"/>
          <w:szCs w:val="24"/>
        </w:rPr>
        <w:t xml:space="preserve">. </w:t>
      </w:r>
      <w:r w:rsidR="00E425E9">
        <w:rPr>
          <w:rFonts w:asciiTheme="minorHAnsi" w:hAnsiTheme="minorHAnsi"/>
          <w:sz w:val="24"/>
          <w:szCs w:val="24"/>
        </w:rPr>
        <w:t>No Leach’s Storm-Petrels were detected this month.</w:t>
      </w:r>
      <w:r w:rsidR="00F70D77">
        <w:rPr>
          <w:rFonts w:asciiTheme="minorHAnsi" w:hAnsiTheme="minorHAnsi"/>
          <w:sz w:val="24"/>
          <w:szCs w:val="24"/>
        </w:rPr>
        <w:t xml:space="preserve"> </w:t>
      </w:r>
      <w:r w:rsidR="00113D54">
        <w:rPr>
          <w:rFonts w:asciiTheme="minorHAnsi" w:hAnsiTheme="minorHAnsi"/>
          <w:sz w:val="24"/>
          <w:szCs w:val="24"/>
        </w:rPr>
        <w:t xml:space="preserve"> </w:t>
      </w:r>
    </w:p>
    <w:p w14:paraId="310EEDC2" w14:textId="03676382" w:rsidR="00736A1A" w:rsidRPr="00B737BE" w:rsidRDefault="00736A1A" w:rsidP="00827331">
      <w:pPr>
        <w:rPr>
          <w:rFonts w:asciiTheme="minorHAnsi" w:hAnsiTheme="minorHAnsi"/>
          <w:sz w:val="24"/>
          <w:szCs w:val="24"/>
          <w:highlight w:val="yellow"/>
        </w:rPr>
      </w:pPr>
    </w:p>
    <w:p w14:paraId="064652DF" w14:textId="33B30478" w:rsidR="00473636" w:rsidRDefault="5E3300C3" w:rsidP="5E3300C3">
      <w:pPr>
        <w:rPr>
          <w:rFonts w:asciiTheme="minorHAnsi" w:hAnsiTheme="minorHAnsi"/>
          <w:sz w:val="24"/>
          <w:szCs w:val="24"/>
        </w:rPr>
      </w:pPr>
      <w:r w:rsidRPr="5E3300C3">
        <w:rPr>
          <w:rFonts w:asciiTheme="minorHAnsi" w:hAnsiTheme="minorHAnsi"/>
          <w:b/>
          <w:bCs/>
          <w:sz w:val="24"/>
          <w:szCs w:val="24"/>
        </w:rPr>
        <w:t xml:space="preserve">Brandt’s Cormorant </w:t>
      </w:r>
      <w:r w:rsidRPr="5E3300C3">
        <w:rPr>
          <w:rFonts w:asciiTheme="minorHAnsi" w:hAnsiTheme="minorHAnsi"/>
          <w:sz w:val="24"/>
          <w:szCs w:val="24"/>
        </w:rPr>
        <w:t>–</w:t>
      </w:r>
      <w:r w:rsidR="00155A42">
        <w:rPr>
          <w:rFonts w:asciiTheme="minorHAnsi" w:hAnsiTheme="minorHAnsi"/>
          <w:sz w:val="24"/>
          <w:szCs w:val="24"/>
        </w:rPr>
        <w:t xml:space="preserve"> </w:t>
      </w:r>
      <w:r w:rsidR="004F66B5">
        <w:rPr>
          <w:rFonts w:asciiTheme="minorHAnsi" w:hAnsiTheme="minorHAnsi"/>
          <w:sz w:val="24"/>
          <w:szCs w:val="24"/>
        </w:rPr>
        <w:t>A few thousand b</w:t>
      </w:r>
      <w:r w:rsidR="00155A42">
        <w:rPr>
          <w:rFonts w:asciiTheme="minorHAnsi" w:hAnsiTheme="minorHAnsi"/>
          <w:sz w:val="24"/>
          <w:szCs w:val="24"/>
        </w:rPr>
        <w:t xml:space="preserve">irds were observed </w:t>
      </w:r>
      <w:r w:rsidR="00ED2FD5">
        <w:rPr>
          <w:rFonts w:asciiTheme="minorHAnsi" w:hAnsiTheme="minorHAnsi"/>
          <w:sz w:val="24"/>
          <w:szCs w:val="24"/>
        </w:rPr>
        <w:t xml:space="preserve">daily </w:t>
      </w:r>
      <w:r w:rsidR="00155A42">
        <w:rPr>
          <w:rFonts w:asciiTheme="minorHAnsi" w:hAnsiTheme="minorHAnsi"/>
          <w:sz w:val="24"/>
          <w:szCs w:val="24"/>
        </w:rPr>
        <w:t>either roosting on</w:t>
      </w:r>
      <w:r w:rsidR="00B970CA">
        <w:rPr>
          <w:rFonts w:asciiTheme="minorHAnsi" w:hAnsiTheme="minorHAnsi"/>
          <w:sz w:val="24"/>
          <w:szCs w:val="24"/>
        </w:rPr>
        <w:t xml:space="preserve"> </w:t>
      </w:r>
      <w:r w:rsidR="00155A42">
        <w:rPr>
          <w:rFonts w:asciiTheme="minorHAnsi" w:hAnsiTheme="minorHAnsi"/>
          <w:sz w:val="24"/>
          <w:szCs w:val="24"/>
        </w:rPr>
        <w:t xml:space="preserve">offshore islets or </w:t>
      </w:r>
      <w:r w:rsidR="004F66B5">
        <w:rPr>
          <w:rFonts w:asciiTheme="minorHAnsi" w:hAnsiTheme="minorHAnsi"/>
          <w:sz w:val="24"/>
          <w:szCs w:val="24"/>
        </w:rPr>
        <w:t>feeding on the ocean</w:t>
      </w:r>
      <w:r w:rsidR="009E656B">
        <w:rPr>
          <w:rFonts w:asciiTheme="minorHAnsi" w:hAnsiTheme="minorHAnsi"/>
          <w:sz w:val="24"/>
          <w:szCs w:val="24"/>
        </w:rPr>
        <w:t>.</w:t>
      </w:r>
    </w:p>
    <w:p w14:paraId="319F22B8" w14:textId="77777777" w:rsidR="00BA6670" w:rsidRPr="00B737BE" w:rsidRDefault="00BA6670" w:rsidP="00BA6670">
      <w:pPr>
        <w:rPr>
          <w:rFonts w:asciiTheme="minorHAnsi" w:hAnsiTheme="minorHAnsi"/>
          <w:sz w:val="24"/>
          <w:szCs w:val="24"/>
          <w:highlight w:val="yellow"/>
        </w:rPr>
      </w:pPr>
    </w:p>
    <w:p w14:paraId="08E667A7" w14:textId="67C11A66" w:rsidR="008F208F" w:rsidRPr="00BA6670" w:rsidRDefault="00F9424F" w:rsidP="00B55041">
      <w:pPr>
        <w:rPr>
          <w:rFonts w:asciiTheme="minorHAnsi" w:hAnsiTheme="minorHAnsi"/>
          <w:sz w:val="24"/>
          <w:szCs w:val="24"/>
        </w:rPr>
      </w:pPr>
      <w:r w:rsidRPr="00BA6670">
        <w:rPr>
          <w:rFonts w:asciiTheme="minorHAnsi" w:hAnsiTheme="minorHAnsi"/>
          <w:b/>
          <w:sz w:val="24"/>
          <w:szCs w:val="24"/>
        </w:rPr>
        <w:t>Pelagic</w:t>
      </w:r>
      <w:r w:rsidR="007430A5" w:rsidRPr="00BA6670">
        <w:rPr>
          <w:rFonts w:asciiTheme="minorHAnsi" w:hAnsiTheme="minorHAnsi"/>
          <w:b/>
          <w:sz w:val="24"/>
          <w:szCs w:val="24"/>
        </w:rPr>
        <w:t xml:space="preserve"> Cormorant </w:t>
      </w:r>
      <w:r w:rsidRPr="00BA6670">
        <w:rPr>
          <w:rFonts w:asciiTheme="minorHAnsi" w:hAnsiTheme="minorHAnsi"/>
          <w:sz w:val="24"/>
          <w:szCs w:val="24"/>
        </w:rPr>
        <w:t>–</w:t>
      </w:r>
      <w:r w:rsidR="009E656B">
        <w:rPr>
          <w:rFonts w:asciiTheme="minorHAnsi" w:hAnsiTheme="minorHAnsi"/>
          <w:sz w:val="24"/>
          <w:szCs w:val="24"/>
        </w:rPr>
        <w:t xml:space="preserve"> Approximately a hundred</w:t>
      </w:r>
      <w:r w:rsidR="00BA6670">
        <w:rPr>
          <w:rFonts w:asciiTheme="minorHAnsi" w:hAnsiTheme="minorHAnsi"/>
          <w:sz w:val="24"/>
          <w:szCs w:val="24"/>
        </w:rPr>
        <w:t xml:space="preserve"> birds were observed daily roosting on cliffs.</w:t>
      </w:r>
      <w:r w:rsidR="00BC2D14">
        <w:rPr>
          <w:rFonts w:asciiTheme="minorHAnsi" w:hAnsiTheme="minorHAnsi"/>
          <w:sz w:val="24"/>
          <w:szCs w:val="24"/>
        </w:rPr>
        <w:t xml:space="preserve"> Breeding plumage has been observed starting early in the month.</w:t>
      </w:r>
    </w:p>
    <w:p w14:paraId="2AC92D63" w14:textId="6848439A" w:rsidR="00F9424F" w:rsidRPr="003F12FC" w:rsidRDefault="5E3300C3" w:rsidP="5E3300C3">
      <w:pPr>
        <w:rPr>
          <w:rFonts w:asciiTheme="minorHAnsi" w:hAnsiTheme="minorHAnsi"/>
          <w:b/>
          <w:bCs/>
          <w:sz w:val="24"/>
          <w:szCs w:val="24"/>
        </w:rPr>
      </w:pPr>
      <w:r w:rsidRPr="003F12FC">
        <w:rPr>
          <w:rFonts w:asciiTheme="minorHAnsi" w:hAnsiTheme="minorHAnsi"/>
          <w:sz w:val="24"/>
          <w:szCs w:val="24"/>
        </w:rPr>
        <w:t xml:space="preserve"> </w:t>
      </w:r>
    </w:p>
    <w:p w14:paraId="63B22FB0" w14:textId="4C5777E1" w:rsidR="008F208F" w:rsidRPr="00FD4238" w:rsidRDefault="00E34D9F" w:rsidP="00935DFE">
      <w:pPr>
        <w:rPr>
          <w:rFonts w:asciiTheme="minorHAnsi" w:hAnsiTheme="minorHAnsi"/>
          <w:sz w:val="24"/>
          <w:szCs w:val="24"/>
        </w:rPr>
      </w:pPr>
      <w:r w:rsidRPr="00FD4238">
        <w:rPr>
          <w:rFonts w:asciiTheme="minorHAnsi" w:hAnsiTheme="minorHAnsi"/>
          <w:b/>
          <w:sz w:val="24"/>
          <w:szCs w:val="24"/>
        </w:rPr>
        <w:t>Double</w:t>
      </w:r>
      <w:r w:rsidR="00CF629E" w:rsidRPr="00FD4238">
        <w:rPr>
          <w:rFonts w:asciiTheme="minorHAnsi" w:hAnsiTheme="minorHAnsi"/>
          <w:b/>
          <w:sz w:val="24"/>
          <w:szCs w:val="24"/>
        </w:rPr>
        <w:t>-c</w:t>
      </w:r>
      <w:r w:rsidRPr="00FD4238">
        <w:rPr>
          <w:rFonts w:asciiTheme="minorHAnsi" w:hAnsiTheme="minorHAnsi"/>
          <w:b/>
          <w:sz w:val="24"/>
          <w:szCs w:val="24"/>
        </w:rPr>
        <w:t xml:space="preserve">rested </w:t>
      </w:r>
      <w:r w:rsidR="00810BE6" w:rsidRPr="00FD4238">
        <w:rPr>
          <w:rFonts w:asciiTheme="minorHAnsi" w:hAnsiTheme="minorHAnsi"/>
          <w:b/>
          <w:sz w:val="24"/>
          <w:szCs w:val="24"/>
        </w:rPr>
        <w:t>Cormorant</w:t>
      </w:r>
      <w:r w:rsidR="00810BE6" w:rsidRPr="00FD4238">
        <w:rPr>
          <w:rFonts w:asciiTheme="minorHAnsi" w:hAnsiTheme="minorHAnsi"/>
          <w:sz w:val="24"/>
          <w:szCs w:val="24"/>
        </w:rPr>
        <w:t xml:space="preserve"> –</w:t>
      </w:r>
      <w:r w:rsidR="00022881" w:rsidRPr="00FD4238">
        <w:rPr>
          <w:rFonts w:asciiTheme="minorHAnsi" w:hAnsiTheme="minorHAnsi"/>
          <w:sz w:val="24"/>
          <w:szCs w:val="24"/>
        </w:rPr>
        <w:t xml:space="preserve"> </w:t>
      </w:r>
      <w:r w:rsidR="00C466AE">
        <w:rPr>
          <w:rFonts w:asciiTheme="minorHAnsi" w:hAnsiTheme="minorHAnsi"/>
          <w:sz w:val="24"/>
          <w:szCs w:val="24"/>
        </w:rPr>
        <w:t>None were seen this month</w:t>
      </w:r>
      <w:r w:rsidR="004F66B5">
        <w:rPr>
          <w:rFonts w:asciiTheme="minorHAnsi" w:hAnsiTheme="minorHAnsi"/>
          <w:sz w:val="24"/>
          <w:szCs w:val="24"/>
        </w:rPr>
        <w:t>.</w:t>
      </w:r>
    </w:p>
    <w:p w14:paraId="35CB32A2" w14:textId="77777777" w:rsidR="00DD55A4" w:rsidRPr="00B737BE" w:rsidRDefault="00DD55A4" w:rsidP="00FC266A">
      <w:pPr>
        <w:rPr>
          <w:rFonts w:asciiTheme="minorHAnsi" w:hAnsiTheme="minorHAnsi"/>
          <w:sz w:val="24"/>
          <w:szCs w:val="24"/>
          <w:highlight w:val="yellow"/>
        </w:rPr>
      </w:pPr>
    </w:p>
    <w:p w14:paraId="2519DDE4" w14:textId="7C0ECF27" w:rsidR="00022881" w:rsidRPr="00B737BE" w:rsidRDefault="5E3300C3" w:rsidP="5E3300C3">
      <w:pPr>
        <w:rPr>
          <w:rFonts w:asciiTheme="minorHAnsi" w:hAnsiTheme="minorHAnsi"/>
          <w:sz w:val="24"/>
          <w:szCs w:val="24"/>
          <w:highlight w:val="yellow"/>
        </w:rPr>
      </w:pPr>
      <w:r w:rsidRPr="5E3300C3">
        <w:rPr>
          <w:rFonts w:asciiTheme="minorHAnsi" w:hAnsiTheme="minorHAnsi"/>
          <w:b/>
          <w:bCs/>
          <w:sz w:val="24"/>
          <w:szCs w:val="24"/>
        </w:rPr>
        <w:t>Western Gull</w:t>
      </w:r>
      <w:r w:rsidRPr="5E3300C3">
        <w:rPr>
          <w:rFonts w:asciiTheme="minorHAnsi" w:hAnsiTheme="minorHAnsi"/>
          <w:sz w:val="24"/>
          <w:szCs w:val="24"/>
        </w:rPr>
        <w:t xml:space="preserve"> –</w:t>
      </w:r>
      <w:r w:rsidR="004F66B5">
        <w:rPr>
          <w:rFonts w:asciiTheme="minorHAnsi" w:hAnsiTheme="minorHAnsi"/>
          <w:sz w:val="24"/>
          <w:szCs w:val="24"/>
        </w:rPr>
        <w:t xml:space="preserve"> A few thousand birds were observed </w:t>
      </w:r>
      <w:r w:rsidR="00ED2FD5">
        <w:rPr>
          <w:rFonts w:asciiTheme="minorHAnsi" w:hAnsiTheme="minorHAnsi"/>
          <w:sz w:val="24"/>
          <w:szCs w:val="24"/>
        </w:rPr>
        <w:t xml:space="preserve">daily </w:t>
      </w:r>
      <w:r w:rsidR="004F66B5">
        <w:rPr>
          <w:rFonts w:asciiTheme="minorHAnsi" w:hAnsiTheme="minorHAnsi"/>
          <w:sz w:val="24"/>
          <w:szCs w:val="24"/>
        </w:rPr>
        <w:t>either roosting on the island or feeding on the ocean.</w:t>
      </w:r>
      <w:r w:rsidR="00F70D77">
        <w:rPr>
          <w:rFonts w:asciiTheme="minorHAnsi" w:hAnsiTheme="minorHAnsi"/>
          <w:sz w:val="24"/>
          <w:szCs w:val="24"/>
        </w:rPr>
        <w:t xml:space="preserve"> In the early morning, a few thousand birds returned to their territories.</w:t>
      </w:r>
    </w:p>
    <w:p w14:paraId="3400FDEB" w14:textId="77777777" w:rsidR="00022881" w:rsidRPr="00B737BE" w:rsidRDefault="00022881" w:rsidP="008448FF">
      <w:pPr>
        <w:rPr>
          <w:rFonts w:asciiTheme="minorHAnsi" w:hAnsiTheme="minorHAnsi"/>
          <w:sz w:val="24"/>
          <w:szCs w:val="24"/>
          <w:highlight w:val="yellow"/>
        </w:rPr>
      </w:pPr>
    </w:p>
    <w:p w14:paraId="50041431" w14:textId="599A8D5A" w:rsidR="00356170" w:rsidRPr="00FD4238" w:rsidRDefault="00810BE6" w:rsidP="00410B24">
      <w:pPr>
        <w:rPr>
          <w:rFonts w:asciiTheme="minorHAnsi" w:hAnsiTheme="minorHAnsi"/>
          <w:sz w:val="24"/>
          <w:szCs w:val="24"/>
        </w:rPr>
      </w:pPr>
      <w:r w:rsidRPr="00FD4238">
        <w:rPr>
          <w:rFonts w:asciiTheme="minorHAnsi" w:hAnsiTheme="minorHAnsi"/>
          <w:b/>
          <w:sz w:val="24"/>
          <w:szCs w:val="24"/>
        </w:rPr>
        <w:t xml:space="preserve">California Gulls </w:t>
      </w:r>
      <w:r w:rsidR="004A3C38" w:rsidRPr="00FD4238">
        <w:rPr>
          <w:rFonts w:asciiTheme="minorHAnsi" w:hAnsiTheme="minorHAnsi"/>
          <w:sz w:val="24"/>
          <w:szCs w:val="24"/>
        </w:rPr>
        <w:t>–</w:t>
      </w:r>
      <w:r w:rsidR="00772912" w:rsidRPr="00FD4238">
        <w:rPr>
          <w:rFonts w:asciiTheme="minorHAnsi" w:hAnsiTheme="minorHAnsi"/>
          <w:sz w:val="24"/>
          <w:szCs w:val="24"/>
        </w:rPr>
        <w:t xml:space="preserve"> </w:t>
      </w:r>
      <w:r w:rsidR="00AC7A26">
        <w:rPr>
          <w:rFonts w:asciiTheme="minorHAnsi" w:hAnsiTheme="minorHAnsi"/>
          <w:sz w:val="24"/>
          <w:szCs w:val="24"/>
        </w:rPr>
        <w:t>Low numbers were observed roosting on Sea Pigeon Terrace, Mussel Flat, and West Marine Terrace.</w:t>
      </w:r>
    </w:p>
    <w:p w14:paraId="3A43C7DD" w14:textId="77777777" w:rsidR="00DD55A4" w:rsidRPr="00B737BE" w:rsidRDefault="00DD55A4" w:rsidP="00DD55A4">
      <w:pPr>
        <w:ind w:left="720" w:hanging="720"/>
        <w:rPr>
          <w:rFonts w:asciiTheme="minorHAnsi" w:hAnsiTheme="minorHAnsi"/>
          <w:sz w:val="24"/>
          <w:szCs w:val="24"/>
          <w:highlight w:val="yellow"/>
        </w:rPr>
      </w:pPr>
    </w:p>
    <w:p w14:paraId="59C9BE0C" w14:textId="256BEAAB" w:rsidR="00C1767A" w:rsidRPr="00FD4238" w:rsidRDefault="00810BE6" w:rsidP="00FD4238">
      <w:pPr>
        <w:rPr>
          <w:rFonts w:asciiTheme="minorHAnsi" w:hAnsiTheme="minorHAnsi"/>
          <w:sz w:val="24"/>
          <w:szCs w:val="24"/>
        </w:rPr>
      </w:pPr>
      <w:r w:rsidRPr="00FD4238">
        <w:rPr>
          <w:rFonts w:asciiTheme="minorHAnsi" w:hAnsiTheme="minorHAnsi"/>
          <w:b/>
          <w:sz w:val="24"/>
          <w:szCs w:val="24"/>
        </w:rPr>
        <w:t xml:space="preserve">Common Murre </w:t>
      </w:r>
      <w:r w:rsidRPr="00FD4238">
        <w:rPr>
          <w:rFonts w:asciiTheme="minorHAnsi" w:hAnsiTheme="minorHAnsi"/>
          <w:sz w:val="24"/>
          <w:szCs w:val="24"/>
        </w:rPr>
        <w:t>–</w:t>
      </w:r>
      <w:r w:rsidR="00A67EA9">
        <w:rPr>
          <w:rFonts w:asciiTheme="minorHAnsi" w:hAnsiTheme="minorHAnsi"/>
          <w:sz w:val="24"/>
          <w:szCs w:val="24"/>
        </w:rPr>
        <w:t xml:space="preserve"> </w:t>
      </w:r>
      <w:r w:rsidR="00AC7A26">
        <w:rPr>
          <w:rFonts w:asciiTheme="minorHAnsi" w:hAnsiTheme="minorHAnsi"/>
          <w:sz w:val="24"/>
          <w:szCs w:val="24"/>
        </w:rPr>
        <w:t>The Murre colony areas were fully occupied many days this month.</w:t>
      </w:r>
    </w:p>
    <w:p w14:paraId="32F3E6D6" w14:textId="77777777" w:rsidR="00DC7E37" w:rsidRPr="00B737BE" w:rsidRDefault="00DC7E37" w:rsidP="002F601D">
      <w:pPr>
        <w:rPr>
          <w:rFonts w:asciiTheme="minorHAnsi" w:hAnsiTheme="minorHAnsi"/>
          <w:sz w:val="24"/>
          <w:szCs w:val="24"/>
          <w:highlight w:val="yellow"/>
        </w:rPr>
      </w:pPr>
    </w:p>
    <w:p w14:paraId="4042F6C2" w14:textId="6CD1EB2B" w:rsidR="007A790D" w:rsidRPr="00DE5867" w:rsidRDefault="00810BE6" w:rsidP="00B55041">
      <w:pPr>
        <w:rPr>
          <w:rFonts w:asciiTheme="minorHAnsi" w:hAnsiTheme="minorHAnsi"/>
          <w:sz w:val="24"/>
          <w:szCs w:val="24"/>
        </w:rPr>
      </w:pPr>
      <w:r w:rsidRPr="00DE5867">
        <w:rPr>
          <w:rFonts w:asciiTheme="minorHAnsi" w:hAnsiTheme="minorHAnsi"/>
          <w:b/>
          <w:sz w:val="24"/>
          <w:szCs w:val="24"/>
        </w:rPr>
        <w:t>Pigeon Guillemot</w:t>
      </w:r>
      <w:r w:rsidR="00011F3C" w:rsidRPr="00DE5867">
        <w:rPr>
          <w:rFonts w:asciiTheme="minorHAnsi" w:hAnsiTheme="minorHAnsi"/>
          <w:b/>
          <w:sz w:val="24"/>
          <w:szCs w:val="24"/>
        </w:rPr>
        <w:t xml:space="preserve"> </w:t>
      </w:r>
      <w:r w:rsidR="00011F3C" w:rsidRPr="00DE5867">
        <w:rPr>
          <w:rFonts w:asciiTheme="minorHAnsi" w:hAnsiTheme="minorHAnsi"/>
          <w:sz w:val="24"/>
          <w:szCs w:val="24"/>
        </w:rPr>
        <w:t>–</w:t>
      </w:r>
      <w:r w:rsidR="001E677D">
        <w:rPr>
          <w:rFonts w:asciiTheme="minorHAnsi" w:hAnsiTheme="minorHAnsi"/>
          <w:sz w:val="24"/>
          <w:szCs w:val="24"/>
        </w:rPr>
        <w:t xml:space="preserve"> </w:t>
      </w:r>
      <w:r w:rsidR="00BC2D14">
        <w:rPr>
          <w:rFonts w:asciiTheme="minorHAnsi" w:hAnsiTheme="minorHAnsi"/>
          <w:sz w:val="24"/>
          <w:szCs w:val="24"/>
        </w:rPr>
        <w:t>The first of the season was seen flying near Indian Head on the 24</w:t>
      </w:r>
      <w:r w:rsidR="00BC2D14" w:rsidRPr="00BC2D14">
        <w:rPr>
          <w:rFonts w:asciiTheme="minorHAnsi" w:hAnsiTheme="minorHAnsi"/>
          <w:sz w:val="24"/>
          <w:szCs w:val="24"/>
          <w:vertAlign w:val="superscript"/>
        </w:rPr>
        <w:t>th</w:t>
      </w:r>
      <w:r w:rsidR="00BC2D14">
        <w:rPr>
          <w:rFonts w:asciiTheme="minorHAnsi" w:hAnsiTheme="minorHAnsi"/>
          <w:sz w:val="24"/>
          <w:szCs w:val="24"/>
        </w:rPr>
        <w:t>.</w:t>
      </w:r>
    </w:p>
    <w:p w14:paraId="0DD4B046" w14:textId="77777777" w:rsidR="00B3256F" w:rsidRPr="00B737BE" w:rsidRDefault="00B3256F" w:rsidP="00B55041">
      <w:pPr>
        <w:rPr>
          <w:rFonts w:asciiTheme="minorHAnsi" w:hAnsiTheme="minorHAnsi"/>
          <w:b/>
          <w:sz w:val="24"/>
          <w:szCs w:val="24"/>
          <w:highlight w:val="yellow"/>
        </w:rPr>
      </w:pPr>
    </w:p>
    <w:p w14:paraId="6D88B6A7" w14:textId="4615E52B" w:rsidR="00F218E4" w:rsidRPr="00A67EA9" w:rsidRDefault="5E3300C3" w:rsidP="5E3300C3">
      <w:pPr>
        <w:rPr>
          <w:rFonts w:asciiTheme="minorHAnsi" w:hAnsiTheme="minorHAnsi"/>
          <w:sz w:val="24"/>
          <w:szCs w:val="24"/>
          <w:highlight w:val="yellow"/>
        </w:rPr>
      </w:pPr>
      <w:r w:rsidRPr="004267AD">
        <w:rPr>
          <w:rFonts w:asciiTheme="minorHAnsi" w:hAnsiTheme="minorHAnsi"/>
          <w:b/>
          <w:bCs/>
          <w:sz w:val="24"/>
          <w:szCs w:val="24"/>
        </w:rPr>
        <w:t xml:space="preserve">Rhinoceros Auklet </w:t>
      </w:r>
      <w:r w:rsidRPr="004267AD">
        <w:rPr>
          <w:rFonts w:asciiTheme="minorHAnsi" w:hAnsiTheme="minorHAnsi"/>
          <w:sz w:val="24"/>
          <w:szCs w:val="24"/>
        </w:rPr>
        <w:t xml:space="preserve">– </w:t>
      </w:r>
      <w:r w:rsidR="00BC2D14">
        <w:rPr>
          <w:rFonts w:asciiTheme="minorHAnsi" w:hAnsiTheme="minorHAnsi"/>
          <w:sz w:val="24"/>
          <w:szCs w:val="24"/>
        </w:rPr>
        <w:t>The first of the season was seen at Spooky cave during cricket surveys on the 13</w:t>
      </w:r>
      <w:r w:rsidR="00BC2D14" w:rsidRPr="00BC2D14">
        <w:rPr>
          <w:rFonts w:asciiTheme="minorHAnsi" w:hAnsiTheme="minorHAnsi"/>
          <w:sz w:val="24"/>
          <w:szCs w:val="24"/>
          <w:vertAlign w:val="superscript"/>
        </w:rPr>
        <w:t>th</w:t>
      </w:r>
      <w:r w:rsidR="00BC2D14">
        <w:rPr>
          <w:rFonts w:asciiTheme="minorHAnsi" w:hAnsiTheme="minorHAnsi"/>
          <w:sz w:val="24"/>
          <w:szCs w:val="24"/>
        </w:rPr>
        <w:t>.</w:t>
      </w:r>
    </w:p>
    <w:p w14:paraId="50187FE0" w14:textId="77777777" w:rsidR="005678D0" w:rsidRPr="00B737BE" w:rsidRDefault="005678D0" w:rsidP="002D1606">
      <w:pPr>
        <w:rPr>
          <w:rFonts w:asciiTheme="minorHAnsi" w:hAnsiTheme="minorHAnsi"/>
          <w:b/>
          <w:sz w:val="24"/>
          <w:szCs w:val="24"/>
          <w:highlight w:val="yellow"/>
        </w:rPr>
      </w:pPr>
    </w:p>
    <w:p w14:paraId="19A9645F" w14:textId="7224A7C7" w:rsidR="00DD55A4" w:rsidRPr="00B16FD9" w:rsidRDefault="5E3300C3" w:rsidP="5E3300C3">
      <w:pPr>
        <w:rPr>
          <w:rFonts w:asciiTheme="minorHAnsi" w:hAnsiTheme="minorHAnsi"/>
          <w:sz w:val="24"/>
          <w:szCs w:val="24"/>
        </w:rPr>
      </w:pPr>
      <w:r w:rsidRPr="5E3300C3">
        <w:rPr>
          <w:rFonts w:asciiTheme="minorHAnsi" w:hAnsiTheme="minorHAnsi"/>
          <w:b/>
          <w:bCs/>
          <w:sz w:val="24"/>
          <w:szCs w:val="24"/>
        </w:rPr>
        <w:t xml:space="preserve">Tufted Puffin </w:t>
      </w:r>
      <w:r w:rsidRPr="5E3300C3">
        <w:rPr>
          <w:rFonts w:asciiTheme="minorHAnsi" w:hAnsiTheme="minorHAnsi"/>
          <w:sz w:val="24"/>
          <w:szCs w:val="24"/>
        </w:rPr>
        <w:t>–</w:t>
      </w:r>
      <w:r w:rsidR="00A67EA9">
        <w:rPr>
          <w:rFonts w:asciiTheme="minorHAnsi" w:hAnsiTheme="minorHAnsi"/>
          <w:sz w:val="24"/>
          <w:szCs w:val="24"/>
        </w:rPr>
        <w:t xml:space="preserve"> </w:t>
      </w:r>
      <w:r w:rsidR="00C466AE">
        <w:rPr>
          <w:rFonts w:asciiTheme="minorHAnsi" w:hAnsiTheme="minorHAnsi"/>
          <w:sz w:val="24"/>
          <w:szCs w:val="24"/>
        </w:rPr>
        <w:t>None were seen this month</w:t>
      </w:r>
      <w:r w:rsidR="00ED2FD5">
        <w:rPr>
          <w:rFonts w:asciiTheme="minorHAnsi" w:hAnsiTheme="minorHAnsi"/>
          <w:sz w:val="24"/>
          <w:szCs w:val="24"/>
        </w:rPr>
        <w:t>.</w:t>
      </w:r>
    </w:p>
    <w:p w14:paraId="45B90207" w14:textId="77777777" w:rsidR="00DD55A4" w:rsidRPr="00B737BE" w:rsidRDefault="00DD55A4" w:rsidP="00A074E2">
      <w:pPr>
        <w:rPr>
          <w:rFonts w:asciiTheme="minorHAnsi" w:hAnsiTheme="minorHAnsi"/>
          <w:sz w:val="24"/>
          <w:szCs w:val="24"/>
          <w:highlight w:val="yellow"/>
        </w:rPr>
      </w:pPr>
    </w:p>
    <w:p w14:paraId="0E175D0A" w14:textId="306865EE" w:rsidR="00F218E4" w:rsidRPr="001F5F0E" w:rsidRDefault="5E3300C3" w:rsidP="5E3300C3">
      <w:pPr>
        <w:rPr>
          <w:rFonts w:asciiTheme="minorHAnsi" w:hAnsiTheme="minorHAnsi"/>
          <w:sz w:val="24"/>
          <w:szCs w:val="24"/>
        </w:rPr>
      </w:pPr>
      <w:r w:rsidRPr="001F5F0E">
        <w:rPr>
          <w:rFonts w:asciiTheme="minorHAnsi" w:hAnsiTheme="minorHAnsi"/>
          <w:b/>
          <w:bCs/>
          <w:sz w:val="24"/>
          <w:szCs w:val="24"/>
        </w:rPr>
        <w:t xml:space="preserve">Cassin’s Auklet </w:t>
      </w:r>
      <w:r w:rsidR="00166CD4" w:rsidRPr="001F5F0E">
        <w:rPr>
          <w:rFonts w:asciiTheme="minorHAnsi" w:hAnsiTheme="minorHAnsi"/>
          <w:sz w:val="24"/>
          <w:szCs w:val="24"/>
        </w:rPr>
        <w:t xml:space="preserve">– </w:t>
      </w:r>
      <w:r w:rsidR="00F269A7">
        <w:rPr>
          <w:rFonts w:asciiTheme="minorHAnsi" w:hAnsiTheme="minorHAnsi"/>
          <w:sz w:val="24"/>
          <w:szCs w:val="24"/>
        </w:rPr>
        <w:t>O</w:t>
      </w:r>
      <w:r w:rsidR="00ED2FD5">
        <w:rPr>
          <w:rFonts w:asciiTheme="minorHAnsi" w:hAnsiTheme="minorHAnsi"/>
          <w:sz w:val="24"/>
          <w:szCs w:val="24"/>
        </w:rPr>
        <w:t xml:space="preserve">n most </w:t>
      </w:r>
      <w:r w:rsidR="00AC7A26">
        <w:rPr>
          <w:rFonts w:asciiTheme="minorHAnsi" w:hAnsiTheme="minorHAnsi"/>
          <w:sz w:val="24"/>
          <w:szCs w:val="24"/>
        </w:rPr>
        <w:t xml:space="preserve">dark nights, </w:t>
      </w:r>
      <w:r w:rsidR="001E677D">
        <w:rPr>
          <w:rFonts w:asciiTheme="minorHAnsi" w:hAnsiTheme="minorHAnsi"/>
          <w:sz w:val="24"/>
          <w:szCs w:val="24"/>
        </w:rPr>
        <w:t>large numbers of bir</w:t>
      </w:r>
      <w:r w:rsidR="00AC7A26">
        <w:rPr>
          <w:rFonts w:asciiTheme="minorHAnsi" w:hAnsiTheme="minorHAnsi"/>
          <w:sz w:val="24"/>
          <w:szCs w:val="24"/>
        </w:rPr>
        <w:t>ds landed on the island</w:t>
      </w:r>
      <w:r w:rsidR="001E677D">
        <w:rPr>
          <w:rFonts w:asciiTheme="minorHAnsi" w:hAnsiTheme="minorHAnsi"/>
          <w:sz w:val="24"/>
          <w:szCs w:val="24"/>
        </w:rPr>
        <w:t xml:space="preserve"> to dig out nest sites and vocalize.</w:t>
      </w:r>
    </w:p>
    <w:p w14:paraId="31590C25" w14:textId="77777777" w:rsidR="00F218E4" w:rsidRPr="00B737BE" w:rsidRDefault="00F218E4" w:rsidP="002D1606">
      <w:pPr>
        <w:rPr>
          <w:rFonts w:asciiTheme="minorHAnsi" w:hAnsiTheme="minorHAnsi"/>
          <w:sz w:val="24"/>
          <w:szCs w:val="24"/>
          <w:highlight w:val="yellow"/>
        </w:rPr>
      </w:pPr>
    </w:p>
    <w:p w14:paraId="6D0BE0F5" w14:textId="1E699768" w:rsidR="00890059" w:rsidRDefault="00810BE6" w:rsidP="00AB164A">
      <w:pPr>
        <w:rPr>
          <w:rFonts w:asciiTheme="minorHAnsi" w:hAnsiTheme="minorHAnsi"/>
          <w:sz w:val="24"/>
          <w:szCs w:val="24"/>
        </w:rPr>
      </w:pPr>
      <w:r w:rsidRPr="00FD4238">
        <w:rPr>
          <w:rFonts w:asciiTheme="minorHAnsi" w:hAnsiTheme="minorHAnsi"/>
          <w:b/>
          <w:sz w:val="24"/>
          <w:szCs w:val="24"/>
        </w:rPr>
        <w:t>Black Oystercatchers</w:t>
      </w:r>
      <w:r w:rsidRPr="00FD4238">
        <w:rPr>
          <w:rFonts w:asciiTheme="minorHAnsi" w:hAnsiTheme="minorHAnsi"/>
          <w:sz w:val="24"/>
          <w:szCs w:val="24"/>
        </w:rPr>
        <w:t xml:space="preserve"> –</w:t>
      </w:r>
      <w:r w:rsidR="00275D61" w:rsidRPr="00FD4238">
        <w:rPr>
          <w:rFonts w:asciiTheme="minorHAnsi" w:hAnsiTheme="minorHAnsi"/>
          <w:sz w:val="24"/>
          <w:szCs w:val="24"/>
        </w:rPr>
        <w:t xml:space="preserve"> </w:t>
      </w:r>
      <w:r w:rsidR="00F269A7">
        <w:rPr>
          <w:rFonts w:asciiTheme="minorHAnsi" w:hAnsiTheme="minorHAnsi"/>
          <w:sz w:val="24"/>
          <w:szCs w:val="24"/>
        </w:rPr>
        <w:t>Individuals this month were usually seen either paired up along the shoreline or in the large roosting flock at Low Arch.</w:t>
      </w:r>
    </w:p>
    <w:p w14:paraId="301B3141" w14:textId="77777777" w:rsidR="00AC7A26" w:rsidRDefault="00AC7A26" w:rsidP="00AB164A">
      <w:pPr>
        <w:rPr>
          <w:rFonts w:asciiTheme="minorHAnsi" w:hAnsiTheme="minorHAnsi"/>
          <w:sz w:val="24"/>
          <w:szCs w:val="24"/>
        </w:rPr>
      </w:pPr>
    </w:p>
    <w:p w14:paraId="04D41308" w14:textId="77777777" w:rsidR="00A46A49" w:rsidRDefault="00A46A49" w:rsidP="00AB164A">
      <w:pPr>
        <w:rPr>
          <w:rFonts w:asciiTheme="minorHAnsi" w:hAnsiTheme="minorHAnsi"/>
          <w:sz w:val="24"/>
          <w:szCs w:val="24"/>
        </w:rPr>
      </w:pPr>
    </w:p>
    <w:p w14:paraId="56EAD2A0" w14:textId="77777777" w:rsidR="00A46A49" w:rsidRDefault="00A46A49" w:rsidP="00AB164A">
      <w:pPr>
        <w:rPr>
          <w:rFonts w:asciiTheme="minorHAnsi" w:hAnsiTheme="minorHAnsi"/>
          <w:sz w:val="24"/>
          <w:szCs w:val="24"/>
        </w:rPr>
      </w:pPr>
    </w:p>
    <w:p w14:paraId="099F3139" w14:textId="77777777" w:rsidR="00A46A49" w:rsidRDefault="00A46A49" w:rsidP="00AB164A">
      <w:pPr>
        <w:rPr>
          <w:rFonts w:asciiTheme="minorHAnsi" w:hAnsiTheme="minorHAnsi"/>
          <w:sz w:val="24"/>
          <w:szCs w:val="24"/>
        </w:rPr>
      </w:pPr>
    </w:p>
    <w:p w14:paraId="3B301D2B" w14:textId="77777777" w:rsidR="00A46A49" w:rsidRPr="00523D61" w:rsidRDefault="00A46A49" w:rsidP="00AB164A">
      <w:pPr>
        <w:rPr>
          <w:rFonts w:asciiTheme="minorHAnsi" w:hAnsiTheme="minorHAnsi"/>
          <w:sz w:val="24"/>
          <w:szCs w:val="24"/>
        </w:rPr>
      </w:pPr>
    </w:p>
    <w:p w14:paraId="2EB2502A" w14:textId="7C72ED14" w:rsidR="00DA17BF" w:rsidRPr="00123621" w:rsidRDefault="00810BE6" w:rsidP="009F6C59">
      <w:pPr>
        <w:ind w:left="720" w:hanging="720"/>
        <w:rPr>
          <w:rFonts w:asciiTheme="minorHAnsi" w:hAnsiTheme="minorHAnsi"/>
          <w:color w:val="005A9E"/>
          <w:sz w:val="32"/>
          <w:szCs w:val="32"/>
        </w:rPr>
      </w:pPr>
      <w:r w:rsidRPr="00975EAF">
        <w:rPr>
          <w:rFonts w:asciiTheme="minorHAnsi" w:hAnsiTheme="minorHAnsi"/>
          <w:b/>
          <w:color w:val="005A9E"/>
          <w:sz w:val="32"/>
          <w:szCs w:val="32"/>
        </w:rPr>
        <w:t>Pinnipeds</w:t>
      </w:r>
      <w:r w:rsidRPr="00123621">
        <w:rPr>
          <w:rFonts w:asciiTheme="minorHAnsi" w:hAnsiTheme="minorHAnsi"/>
          <w:b/>
          <w:color w:val="005A9E"/>
          <w:sz w:val="32"/>
          <w:szCs w:val="32"/>
        </w:rPr>
        <w:t xml:space="preserve"> </w:t>
      </w:r>
    </w:p>
    <w:p w14:paraId="3B939CB7" w14:textId="0171BF24" w:rsidR="00DA17BF" w:rsidRDefault="002E3485" w:rsidP="00DD55A4">
      <w:pPr>
        <w:rPr>
          <w:rFonts w:asciiTheme="minorHAnsi" w:hAnsiTheme="minorHAnsi"/>
          <w:sz w:val="24"/>
          <w:szCs w:val="24"/>
        </w:rPr>
      </w:pPr>
      <w:r w:rsidRPr="002172EB">
        <w:rPr>
          <w:rFonts w:asciiTheme="minorHAnsi" w:hAnsiTheme="minorHAnsi"/>
          <w:b/>
          <w:sz w:val="24"/>
          <w:szCs w:val="24"/>
        </w:rPr>
        <w:t xml:space="preserve">California Sea Lion </w:t>
      </w:r>
      <w:r w:rsidR="00A26A43" w:rsidRPr="002172EB">
        <w:rPr>
          <w:rFonts w:asciiTheme="minorHAnsi" w:hAnsiTheme="minorHAnsi"/>
          <w:b/>
          <w:sz w:val="24"/>
          <w:szCs w:val="24"/>
        </w:rPr>
        <w:t>–</w:t>
      </w:r>
      <w:r w:rsidRPr="002172EB">
        <w:rPr>
          <w:rFonts w:asciiTheme="minorHAnsi" w:hAnsiTheme="minorHAnsi"/>
          <w:b/>
          <w:sz w:val="24"/>
          <w:szCs w:val="24"/>
        </w:rPr>
        <w:t xml:space="preserve"> </w:t>
      </w:r>
      <w:r w:rsidR="00AC7A26" w:rsidRPr="002172EB">
        <w:rPr>
          <w:rFonts w:asciiTheme="minorHAnsi" w:hAnsiTheme="minorHAnsi"/>
          <w:sz w:val="24"/>
          <w:szCs w:val="24"/>
        </w:rPr>
        <w:t>On</w:t>
      </w:r>
      <w:r w:rsidR="00AC7A26">
        <w:rPr>
          <w:rFonts w:asciiTheme="minorHAnsi" w:hAnsiTheme="minorHAnsi"/>
          <w:sz w:val="24"/>
          <w:szCs w:val="24"/>
        </w:rPr>
        <w:t xml:space="preserve"> average there were </w:t>
      </w:r>
      <w:r w:rsidR="002172EB">
        <w:rPr>
          <w:rFonts w:asciiTheme="minorHAnsi" w:hAnsiTheme="minorHAnsi"/>
          <w:sz w:val="24"/>
          <w:szCs w:val="24"/>
        </w:rPr>
        <w:t>2</w:t>
      </w:r>
      <w:r w:rsidR="00AC7A26">
        <w:rPr>
          <w:rFonts w:asciiTheme="minorHAnsi" w:hAnsiTheme="minorHAnsi"/>
          <w:sz w:val="24"/>
          <w:szCs w:val="24"/>
        </w:rPr>
        <w:t>,7</w:t>
      </w:r>
      <w:r w:rsidR="002172EB">
        <w:rPr>
          <w:rFonts w:asciiTheme="minorHAnsi" w:hAnsiTheme="minorHAnsi"/>
          <w:sz w:val="24"/>
          <w:szCs w:val="24"/>
        </w:rPr>
        <w:t>71</w:t>
      </w:r>
      <w:r w:rsidR="00A26A43" w:rsidRPr="002C5A7D">
        <w:rPr>
          <w:rFonts w:asciiTheme="minorHAnsi" w:hAnsiTheme="minorHAnsi"/>
          <w:sz w:val="24"/>
          <w:szCs w:val="24"/>
        </w:rPr>
        <w:t xml:space="preserve"> (</w:t>
      </w:r>
      <w:proofErr w:type="spellStart"/>
      <w:proofErr w:type="gramStart"/>
      <w:r w:rsidR="00A26A43" w:rsidRPr="002C5A7D">
        <w:rPr>
          <w:rFonts w:asciiTheme="minorHAnsi" w:hAnsiTheme="minorHAnsi"/>
          <w:sz w:val="24"/>
          <w:szCs w:val="24"/>
        </w:rPr>
        <w:t>std</w:t>
      </w:r>
      <w:proofErr w:type="spellEnd"/>
      <w:proofErr w:type="gramEnd"/>
      <w:r w:rsidR="00A26A43" w:rsidRPr="002C5A7D">
        <w:rPr>
          <w:rFonts w:asciiTheme="minorHAnsi" w:hAnsiTheme="minorHAnsi"/>
          <w:sz w:val="24"/>
          <w:szCs w:val="24"/>
        </w:rPr>
        <w:t xml:space="preserve"> ±</w:t>
      </w:r>
      <w:r w:rsidR="00C466AE">
        <w:rPr>
          <w:rFonts w:asciiTheme="minorHAnsi" w:hAnsiTheme="minorHAnsi"/>
          <w:sz w:val="24"/>
          <w:szCs w:val="24"/>
        </w:rPr>
        <w:t xml:space="preserve"> </w:t>
      </w:r>
      <w:r w:rsidR="002172EB">
        <w:rPr>
          <w:rFonts w:asciiTheme="minorHAnsi" w:hAnsiTheme="minorHAnsi"/>
          <w:sz w:val="24"/>
          <w:szCs w:val="24"/>
        </w:rPr>
        <w:t>524</w:t>
      </w:r>
      <w:r w:rsidR="00A26A43" w:rsidRPr="002C5A7D">
        <w:rPr>
          <w:rFonts w:asciiTheme="minorHAnsi" w:hAnsiTheme="minorHAnsi"/>
          <w:sz w:val="24"/>
          <w:szCs w:val="24"/>
        </w:rPr>
        <w:t xml:space="preserve">) individuals counted during the weekly pinniped census from the lighthouse, with a high count of </w:t>
      </w:r>
      <w:r w:rsidR="002172EB">
        <w:rPr>
          <w:rFonts w:asciiTheme="minorHAnsi" w:hAnsiTheme="minorHAnsi"/>
          <w:sz w:val="24"/>
          <w:szCs w:val="24"/>
        </w:rPr>
        <w:t>3</w:t>
      </w:r>
      <w:r w:rsidR="00C466AE">
        <w:rPr>
          <w:rFonts w:asciiTheme="minorHAnsi" w:hAnsiTheme="minorHAnsi"/>
          <w:sz w:val="24"/>
          <w:szCs w:val="24"/>
        </w:rPr>
        <w:t>,</w:t>
      </w:r>
      <w:r w:rsidR="002172EB">
        <w:rPr>
          <w:rFonts w:asciiTheme="minorHAnsi" w:hAnsiTheme="minorHAnsi"/>
          <w:sz w:val="24"/>
          <w:szCs w:val="24"/>
        </w:rPr>
        <w:t>509</w:t>
      </w:r>
      <w:r w:rsidR="00A26A43" w:rsidRPr="002C5A7D">
        <w:rPr>
          <w:rFonts w:asciiTheme="minorHAnsi" w:hAnsiTheme="minorHAnsi"/>
          <w:sz w:val="24"/>
          <w:szCs w:val="24"/>
        </w:rPr>
        <w:t xml:space="preserve"> individuals on the </w:t>
      </w:r>
      <w:r w:rsidR="002172EB">
        <w:rPr>
          <w:rFonts w:asciiTheme="minorHAnsi" w:hAnsiTheme="minorHAnsi"/>
          <w:sz w:val="24"/>
          <w:szCs w:val="24"/>
        </w:rPr>
        <w:t>28</w:t>
      </w:r>
      <w:r w:rsidR="002172EB" w:rsidRPr="002172EB">
        <w:rPr>
          <w:rFonts w:asciiTheme="minorHAnsi" w:hAnsiTheme="minorHAnsi"/>
          <w:sz w:val="24"/>
          <w:szCs w:val="24"/>
          <w:vertAlign w:val="superscript"/>
        </w:rPr>
        <w:t>th</w:t>
      </w:r>
      <w:r w:rsidR="00A26A43" w:rsidRPr="002C5A7D">
        <w:rPr>
          <w:rFonts w:asciiTheme="minorHAnsi" w:hAnsiTheme="minorHAnsi"/>
          <w:sz w:val="24"/>
          <w:szCs w:val="24"/>
        </w:rPr>
        <w:t>.</w:t>
      </w:r>
      <w:r w:rsidR="00CF7C16">
        <w:rPr>
          <w:rFonts w:asciiTheme="minorHAnsi" w:hAnsiTheme="minorHAnsi"/>
          <w:sz w:val="24"/>
          <w:szCs w:val="24"/>
        </w:rPr>
        <w:t xml:space="preserve"> </w:t>
      </w:r>
      <w:r w:rsidR="00AC7A26">
        <w:rPr>
          <w:rFonts w:asciiTheme="minorHAnsi" w:hAnsiTheme="minorHAnsi"/>
          <w:sz w:val="24"/>
          <w:szCs w:val="24"/>
        </w:rPr>
        <w:t>The majority of individuals</w:t>
      </w:r>
      <w:r w:rsidR="00CF7C16">
        <w:rPr>
          <w:rFonts w:asciiTheme="minorHAnsi" w:hAnsiTheme="minorHAnsi"/>
          <w:sz w:val="24"/>
          <w:szCs w:val="24"/>
        </w:rPr>
        <w:t xml:space="preserve"> were present on the north side of the island from Sea Lion Cove to </w:t>
      </w:r>
      <w:proofErr w:type="spellStart"/>
      <w:r w:rsidR="00CF7C16">
        <w:rPr>
          <w:rFonts w:asciiTheme="minorHAnsi" w:hAnsiTheme="minorHAnsi"/>
          <w:sz w:val="24"/>
          <w:szCs w:val="24"/>
        </w:rPr>
        <w:t>Aulon</w:t>
      </w:r>
      <w:proofErr w:type="spellEnd"/>
      <w:r w:rsidR="00CF7C16">
        <w:rPr>
          <w:rFonts w:asciiTheme="minorHAnsi" w:hAnsiTheme="minorHAnsi"/>
          <w:sz w:val="24"/>
          <w:szCs w:val="24"/>
        </w:rPr>
        <w:t xml:space="preserve"> Peninsula.</w:t>
      </w:r>
    </w:p>
    <w:p w14:paraId="39E81822" w14:textId="77777777" w:rsidR="00425915" w:rsidRPr="00123621" w:rsidRDefault="00425915" w:rsidP="00DD55A4">
      <w:pPr>
        <w:rPr>
          <w:rFonts w:asciiTheme="minorHAnsi" w:hAnsiTheme="minorHAnsi"/>
          <w:sz w:val="24"/>
          <w:szCs w:val="24"/>
        </w:rPr>
      </w:pPr>
    </w:p>
    <w:p w14:paraId="17F2B1D6" w14:textId="0814051F" w:rsidR="00425915" w:rsidRPr="00123621" w:rsidRDefault="00425915" w:rsidP="00DD55A4">
      <w:pPr>
        <w:rPr>
          <w:rFonts w:asciiTheme="minorHAnsi" w:hAnsiTheme="minorHAnsi"/>
          <w:sz w:val="24"/>
          <w:szCs w:val="24"/>
        </w:rPr>
      </w:pPr>
      <w:r w:rsidRPr="003D1143">
        <w:rPr>
          <w:rFonts w:asciiTheme="minorHAnsi" w:hAnsiTheme="minorHAnsi"/>
          <w:b/>
          <w:sz w:val="24"/>
          <w:szCs w:val="24"/>
        </w:rPr>
        <w:t>Steller Sea Lion</w:t>
      </w:r>
      <w:r w:rsidR="00A26A43" w:rsidRPr="003D1143">
        <w:rPr>
          <w:rFonts w:asciiTheme="minorHAnsi" w:hAnsiTheme="minorHAnsi"/>
          <w:b/>
          <w:sz w:val="24"/>
          <w:szCs w:val="24"/>
        </w:rPr>
        <w:t xml:space="preserve"> –</w:t>
      </w:r>
      <w:r w:rsidR="00123621" w:rsidRPr="003D1143">
        <w:rPr>
          <w:rFonts w:asciiTheme="minorHAnsi" w:hAnsiTheme="minorHAnsi"/>
          <w:b/>
          <w:sz w:val="24"/>
          <w:szCs w:val="24"/>
        </w:rPr>
        <w:t xml:space="preserve"> </w:t>
      </w:r>
      <w:r w:rsidR="00A26A43" w:rsidRPr="003D1143">
        <w:rPr>
          <w:rFonts w:asciiTheme="minorHAnsi" w:hAnsiTheme="minorHAnsi"/>
          <w:sz w:val="24"/>
          <w:szCs w:val="24"/>
        </w:rPr>
        <w:t xml:space="preserve">On average </w:t>
      </w:r>
      <w:r w:rsidR="00AC7A26" w:rsidRPr="003D1143">
        <w:rPr>
          <w:rFonts w:asciiTheme="minorHAnsi" w:hAnsiTheme="minorHAnsi"/>
          <w:sz w:val="24"/>
          <w:szCs w:val="24"/>
        </w:rPr>
        <w:t xml:space="preserve">there were </w:t>
      </w:r>
      <w:r w:rsidR="002172EB" w:rsidRPr="003D1143">
        <w:rPr>
          <w:rFonts w:asciiTheme="minorHAnsi" w:hAnsiTheme="minorHAnsi"/>
          <w:sz w:val="24"/>
          <w:szCs w:val="24"/>
        </w:rPr>
        <w:t>97</w:t>
      </w:r>
      <w:r w:rsidR="00E054E0" w:rsidRPr="003D1143">
        <w:rPr>
          <w:rFonts w:asciiTheme="minorHAnsi" w:hAnsiTheme="minorHAnsi"/>
          <w:sz w:val="24"/>
          <w:szCs w:val="24"/>
        </w:rPr>
        <w:t xml:space="preserve"> (</w:t>
      </w:r>
      <w:proofErr w:type="spellStart"/>
      <w:proofErr w:type="gramStart"/>
      <w:r w:rsidR="00E054E0" w:rsidRPr="003D1143">
        <w:rPr>
          <w:rFonts w:asciiTheme="minorHAnsi" w:hAnsiTheme="minorHAnsi"/>
          <w:sz w:val="24"/>
          <w:szCs w:val="24"/>
        </w:rPr>
        <w:t>std</w:t>
      </w:r>
      <w:proofErr w:type="spellEnd"/>
      <w:proofErr w:type="gramEnd"/>
      <w:r w:rsidR="00E054E0" w:rsidRPr="003D1143">
        <w:rPr>
          <w:rFonts w:asciiTheme="minorHAnsi" w:hAnsiTheme="minorHAnsi"/>
          <w:sz w:val="24"/>
          <w:szCs w:val="24"/>
        </w:rPr>
        <w:t xml:space="preserve"> ±</w:t>
      </w:r>
      <w:r w:rsidR="00C466AE" w:rsidRPr="003D1143">
        <w:rPr>
          <w:rFonts w:asciiTheme="minorHAnsi" w:hAnsiTheme="minorHAnsi"/>
          <w:sz w:val="24"/>
          <w:szCs w:val="24"/>
        </w:rPr>
        <w:t xml:space="preserve"> </w:t>
      </w:r>
      <w:r w:rsidR="002172EB" w:rsidRPr="003D1143">
        <w:rPr>
          <w:rFonts w:asciiTheme="minorHAnsi" w:hAnsiTheme="minorHAnsi"/>
          <w:sz w:val="24"/>
          <w:szCs w:val="24"/>
        </w:rPr>
        <w:t>24</w:t>
      </w:r>
      <w:r w:rsidR="00E054E0" w:rsidRPr="003D1143">
        <w:rPr>
          <w:rFonts w:asciiTheme="minorHAnsi" w:hAnsiTheme="minorHAnsi"/>
          <w:sz w:val="24"/>
          <w:szCs w:val="24"/>
        </w:rPr>
        <w:t>) individuals cou</w:t>
      </w:r>
      <w:r w:rsidR="00AC7A26" w:rsidRPr="003D1143">
        <w:rPr>
          <w:rFonts w:asciiTheme="minorHAnsi" w:hAnsiTheme="minorHAnsi"/>
          <w:sz w:val="24"/>
          <w:szCs w:val="24"/>
        </w:rPr>
        <w:t>nted, with the high count</w:t>
      </w:r>
      <w:r w:rsidR="00AC7A26">
        <w:rPr>
          <w:rFonts w:asciiTheme="minorHAnsi" w:hAnsiTheme="minorHAnsi"/>
          <w:sz w:val="24"/>
          <w:szCs w:val="24"/>
        </w:rPr>
        <w:t xml:space="preserve"> of 12</w:t>
      </w:r>
      <w:r w:rsidR="002172EB">
        <w:rPr>
          <w:rFonts w:asciiTheme="minorHAnsi" w:hAnsiTheme="minorHAnsi"/>
          <w:sz w:val="24"/>
          <w:szCs w:val="24"/>
        </w:rPr>
        <w:t>0</w:t>
      </w:r>
      <w:r w:rsidR="00716C42">
        <w:rPr>
          <w:rFonts w:asciiTheme="minorHAnsi" w:hAnsiTheme="minorHAnsi"/>
          <w:sz w:val="24"/>
          <w:szCs w:val="24"/>
        </w:rPr>
        <w:t xml:space="preserve"> on the </w:t>
      </w:r>
      <w:r w:rsidR="002172EB">
        <w:rPr>
          <w:rFonts w:asciiTheme="minorHAnsi" w:hAnsiTheme="minorHAnsi"/>
          <w:sz w:val="24"/>
          <w:szCs w:val="24"/>
        </w:rPr>
        <w:t>28</w:t>
      </w:r>
      <w:r w:rsidR="002172EB" w:rsidRPr="002172EB">
        <w:rPr>
          <w:rFonts w:asciiTheme="minorHAnsi" w:hAnsiTheme="minorHAnsi"/>
          <w:sz w:val="24"/>
          <w:szCs w:val="24"/>
          <w:vertAlign w:val="superscript"/>
        </w:rPr>
        <w:t>th</w:t>
      </w:r>
      <w:r w:rsidR="00AC7A26">
        <w:rPr>
          <w:rFonts w:asciiTheme="minorHAnsi" w:hAnsiTheme="minorHAnsi"/>
          <w:sz w:val="24"/>
          <w:szCs w:val="24"/>
        </w:rPr>
        <w:t>.</w:t>
      </w:r>
    </w:p>
    <w:p w14:paraId="549D1E48" w14:textId="77777777" w:rsidR="00425915" w:rsidRPr="00433631" w:rsidRDefault="00425915" w:rsidP="00DD55A4">
      <w:pPr>
        <w:rPr>
          <w:rFonts w:asciiTheme="minorHAnsi" w:hAnsiTheme="minorHAnsi"/>
          <w:b/>
          <w:sz w:val="24"/>
          <w:szCs w:val="24"/>
          <w:highlight w:val="yellow"/>
        </w:rPr>
      </w:pPr>
    </w:p>
    <w:p w14:paraId="45ABCB3D" w14:textId="4BC4D71D" w:rsidR="00425915" w:rsidRPr="00123621" w:rsidRDefault="5E3300C3" w:rsidP="5E3300C3">
      <w:pPr>
        <w:rPr>
          <w:rFonts w:asciiTheme="minorHAnsi" w:hAnsiTheme="minorHAnsi"/>
          <w:b/>
          <w:bCs/>
          <w:sz w:val="24"/>
          <w:szCs w:val="24"/>
        </w:rPr>
      </w:pPr>
      <w:r w:rsidRPr="005B7AFC">
        <w:rPr>
          <w:rFonts w:asciiTheme="minorHAnsi" w:hAnsiTheme="minorHAnsi"/>
          <w:b/>
          <w:bCs/>
          <w:sz w:val="24"/>
          <w:szCs w:val="24"/>
        </w:rPr>
        <w:t xml:space="preserve">Northern Elephant Seal – </w:t>
      </w:r>
      <w:r w:rsidRPr="005B7AFC">
        <w:rPr>
          <w:rFonts w:asciiTheme="minorHAnsi" w:hAnsiTheme="minorHAnsi"/>
          <w:sz w:val="24"/>
          <w:szCs w:val="24"/>
        </w:rPr>
        <w:t xml:space="preserve">Numbers </w:t>
      </w:r>
      <w:r w:rsidR="005B7AFC" w:rsidRPr="005B7AFC">
        <w:rPr>
          <w:rFonts w:asciiTheme="minorHAnsi" w:hAnsiTheme="minorHAnsi"/>
          <w:sz w:val="24"/>
          <w:szCs w:val="24"/>
        </w:rPr>
        <w:t>in</w:t>
      </w:r>
      <w:r w:rsidR="001D277A" w:rsidRPr="005B7AFC">
        <w:rPr>
          <w:rFonts w:asciiTheme="minorHAnsi" w:hAnsiTheme="minorHAnsi"/>
          <w:sz w:val="24"/>
          <w:szCs w:val="24"/>
        </w:rPr>
        <w:t>creased</w:t>
      </w:r>
      <w:r w:rsidR="005B7AFC" w:rsidRPr="005B7AFC">
        <w:rPr>
          <w:rFonts w:asciiTheme="minorHAnsi" w:hAnsiTheme="minorHAnsi"/>
          <w:sz w:val="24"/>
          <w:szCs w:val="24"/>
        </w:rPr>
        <w:t xml:space="preserve"> throughout the</w:t>
      </w:r>
      <w:r w:rsidRPr="005B7AFC">
        <w:rPr>
          <w:rFonts w:asciiTheme="minorHAnsi" w:hAnsiTheme="minorHAnsi"/>
          <w:sz w:val="24"/>
          <w:szCs w:val="24"/>
        </w:rPr>
        <w:t xml:space="preserve"> m</w:t>
      </w:r>
      <w:r w:rsidR="001D277A" w:rsidRPr="005B7AFC">
        <w:rPr>
          <w:rFonts w:asciiTheme="minorHAnsi" w:hAnsiTheme="minorHAnsi"/>
          <w:sz w:val="24"/>
          <w:szCs w:val="24"/>
        </w:rPr>
        <w:t>o</w:t>
      </w:r>
      <w:r w:rsidR="00975EAF" w:rsidRPr="005B7AFC">
        <w:rPr>
          <w:rFonts w:asciiTheme="minorHAnsi" w:hAnsiTheme="minorHAnsi"/>
          <w:sz w:val="24"/>
          <w:szCs w:val="24"/>
        </w:rPr>
        <w:t>nth</w:t>
      </w:r>
      <w:r w:rsidR="00C466AE" w:rsidRPr="005B7AFC">
        <w:rPr>
          <w:rFonts w:asciiTheme="minorHAnsi" w:hAnsiTheme="minorHAnsi"/>
          <w:sz w:val="24"/>
          <w:szCs w:val="24"/>
        </w:rPr>
        <w:t xml:space="preserve"> with </w:t>
      </w:r>
      <w:r w:rsidR="00975EAF" w:rsidRPr="005B7AFC">
        <w:rPr>
          <w:rFonts w:asciiTheme="minorHAnsi" w:hAnsiTheme="minorHAnsi"/>
          <w:sz w:val="24"/>
          <w:szCs w:val="24"/>
        </w:rPr>
        <w:t>the arrival of</w:t>
      </w:r>
      <w:r w:rsidR="00975EAF">
        <w:rPr>
          <w:rFonts w:asciiTheme="minorHAnsi" w:hAnsiTheme="minorHAnsi"/>
          <w:sz w:val="24"/>
          <w:szCs w:val="24"/>
        </w:rPr>
        <w:t xml:space="preserve"> </w:t>
      </w:r>
      <w:r w:rsidR="005B7AFC">
        <w:rPr>
          <w:rFonts w:asciiTheme="minorHAnsi" w:hAnsiTheme="minorHAnsi"/>
          <w:sz w:val="24"/>
          <w:szCs w:val="24"/>
        </w:rPr>
        <w:t xml:space="preserve">more </w:t>
      </w:r>
      <w:r w:rsidR="00975EAF">
        <w:rPr>
          <w:rFonts w:asciiTheme="minorHAnsi" w:hAnsiTheme="minorHAnsi"/>
          <w:sz w:val="24"/>
          <w:szCs w:val="24"/>
        </w:rPr>
        <w:t>breeding age animals. There was an average count of 1</w:t>
      </w:r>
      <w:r w:rsidR="005B7AFC">
        <w:rPr>
          <w:rFonts w:asciiTheme="minorHAnsi" w:hAnsiTheme="minorHAnsi"/>
          <w:sz w:val="24"/>
          <w:szCs w:val="24"/>
        </w:rPr>
        <w:t>00</w:t>
      </w:r>
      <w:r w:rsidR="00C466AE">
        <w:rPr>
          <w:rFonts w:asciiTheme="minorHAnsi" w:hAnsiTheme="minorHAnsi"/>
          <w:sz w:val="24"/>
          <w:szCs w:val="24"/>
        </w:rPr>
        <w:t xml:space="preserve"> (</w:t>
      </w:r>
      <w:proofErr w:type="spellStart"/>
      <w:proofErr w:type="gramStart"/>
      <w:r w:rsidR="00C466AE">
        <w:rPr>
          <w:rFonts w:asciiTheme="minorHAnsi" w:hAnsiTheme="minorHAnsi"/>
          <w:sz w:val="24"/>
          <w:szCs w:val="24"/>
        </w:rPr>
        <w:t>std</w:t>
      </w:r>
      <w:proofErr w:type="spellEnd"/>
      <w:proofErr w:type="gramEnd"/>
      <w:r w:rsidR="00C466AE">
        <w:rPr>
          <w:rFonts w:asciiTheme="minorHAnsi" w:hAnsiTheme="minorHAnsi"/>
          <w:sz w:val="24"/>
          <w:szCs w:val="24"/>
        </w:rPr>
        <w:t xml:space="preserve"> ± </w:t>
      </w:r>
      <w:r w:rsidR="00975EAF">
        <w:rPr>
          <w:rFonts w:asciiTheme="minorHAnsi" w:hAnsiTheme="minorHAnsi"/>
          <w:sz w:val="24"/>
          <w:szCs w:val="24"/>
        </w:rPr>
        <w:t>2</w:t>
      </w:r>
      <w:r w:rsidR="005B7AFC">
        <w:rPr>
          <w:rFonts w:asciiTheme="minorHAnsi" w:hAnsiTheme="minorHAnsi"/>
          <w:sz w:val="24"/>
          <w:szCs w:val="24"/>
        </w:rPr>
        <w:t>0</w:t>
      </w:r>
      <w:r w:rsidRPr="5E3300C3">
        <w:rPr>
          <w:rFonts w:asciiTheme="minorHAnsi" w:hAnsiTheme="minorHAnsi"/>
          <w:sz w:val="24"/>
          <w:szCs w:val="24"/>
        </w:rPr>
        <w:t>)</w:t>
      </w:r>
      <w:r w:rsidR="00975EAF">
        <w:rPr>
          <w:rFonts w:asciiTheme="minorHAnsi" w:hAnsiTheme="minorHAnsi"/>
          <w:sz w:val="24"/>
          <w:szCs w:val="24"/>
        </w:rPr>
        <w:t xml:space="preserve"> individuals with a high count of 1</w:t>
      </w:r>
      <w:r w:rsidR="005B7AFC">
        <w:rPr>
          <w:rFonts w:asciiTheme="minorHAnsi" w:hAnsiTheme="minorHAnsi"/>
          <w:sz w:val="24"/>
          <w:szCs w:val="24"/>
        </w:rPr>
        <w:t>21</w:t>
      </w:r>
      <w:r w:rsidRPr="5E3300C3">
        <w:rPr>
          <w:rFonts w:asciiTheme="minorHAnsi" w:hAnsiTheme="minorHAnsi"/>
          <w:sz w:val="24"/>
          <w:szCs w:val="24"/>
        </w:rPr>
        <w:t xml:space="preserve"> individuals on the 2</w:t>
      </w:r>
      <w:r w:rsidR="005B7AFC">
        <w:rPr>
          <w:rFonts w:asciiTheme="minorHAnsi" w:hAnsiTheme="minorHAnsi"/>
          <w:sz w:val="24"/>
          <w:szCs w:val="24"/>
        </w:rPr>
        <w:t>8</w:t>
      </w:r>
      <w:r w:rsidRPr="5E3300C3">
        <w:rPr>
          <w:rFonts w:asciiTheme="minorHAnsi" w:hAnsiTheme="minorHAnsi"/>
          <w:sz w:val="24"/>
          <w:szCs w:val="24"/>
          <w:vertAlign w:val="superscript"/>
        </w:rPr>
        <w:t>th</w:t>
      </w:r>
      <w:r w:rsidRPr="5E3300C3">
        <w:rPr>
          <w:rFonts w:asciiTheme="minorHAnsi" w:hAnsiTheme="minorHAnsi"/>
          <w:sz w:val="24"/>
          <w:szCs w:val="24"/>
        </w:rPr>
        <w:t>.</w:t>
      </w:r>
      <w:r w:rsidR="00975EAF">
        <w:rPr>
          <w:rFonts w:asciiTheme="minorHAnsi" w:hAnsiTheme="minorHAnsi"/>
          <w:sz w:val="24"/>
          <w:szCs w:val="24"/>
        </w:rPr>
        <w:t xml:space="preserve"> </w:t>
      </w:r>
      <w:commentRangeStart w:id="3"/>
      <w:ins w:id="4" w:author="McChesney, Gerry" w:date="2021-02-26T07:10:00Z">
        <w:r w:rsidR="00151192">
          <w:rPr>
            <w:rFonts w:asciiTheme="minorHAnsi" w:hAnsiTheme="minorHAnsi"/>
            <w:sz w:val="24"/>
            <w:szCs w:val="24"/>
          </w:rPr>
          <w:t>Thus far, we</w:t>
        </w:r>
      </w:ins>
      <w:ins w:id="5" w:author="McChesney, Gerry" w:date="2021-02-26T07:11:00Z">
        <w:r w:rsidR="00151192">
          <w:rPr>
            <w:rFonts w:asciiTheme="minorHAnsi" w:hAnsiTheme="minorHAnsi"/>
            <w:sz w:val="24"/>
            <w:szCs w:val="24"/>
          </w:rPr>
          <w:t xml:space="preserve"> have recor</w:t>
        </w:r>
      </w:ins>
      <w:ins w:id="6" w:author="McChesney, Gerry" w:date="2021-02-26T07:12:00Z">
        <w:r w:rsidR="00151192">
          <w:rPr>
            <w:rFonts w:asciiTheme="minorHAnsi" w:hAnsiTheme="minorHAnsi"/>
            <w:sz w:val="24"/>
            <w:szCs w:val="24"/>
          </w:rPr>
          <w:t>d</w:t>
        </w:r>
      </w:ins>
      <w:ins w:id="7" w:author="McChesney, Gerry" w:date="2021-02-26T07:11:00Z">
        <w:r w:rsidR="00151192">
          <w:rPr>
            <w:rFonts w:asciiTheme="minorHAnsi" w:hAnsiTheme="minorHAnsi"/>
            <w:sz w:val="24"/>
            <w:szCs w:val="24"/>
          </w:rPr>
          <w:t>ed XX</w:t>
        </w:r>
        <w:r w:rsidR="00151192">
          <w:rPr>
            <w:rFonts w:asciiTheme="minorHAnsi" w:hAnsiTheme="minorHAnsi"/>
            <w:sz w:val="24"/>
            <w:szCs w:val="24"/>
          </w:rPr>
          <w:t xml:space="preserve"> pups on SEFI</w:t>
        </w:r>
      </w:ins>
      <w:ins w:id="8" w:author="McChesney, Gerry" w:date="2021-02-26T07:13:00Z">
        <w:r w:rsidR="00151192">
          <w:rPr>
            <w:rFonts w:asciiTheme="minorHAnsi" w:hAnsiTheme="minorHAnsi"/>
            <w:sz w:val="24"/>
            <w:szCs w:val="24"/>
          </w:rPr>
          <w:t xml:space="preserve"> </w:t>
        </w:r>
      </w:ins>
      <w:ins w:id="9" w:author="McChesney, Gerry" w:date="2021-02-26T07:11:00Z">
        <w:r w:rsidR="00151192">
          <w:rPr>
            <w:rFonts w:asciiTheme="minorHAnsi" w:hAnsiTheme="minorHAnsi"/>
            <w:sz w:val="24"/>
            <w:szCs w:val="24"/>
          </w:rPr>
          <w:t xml:space="preserve">and </w:t>
        </w:r>
      </w:ins>
      <w:ins w:id="10" w:author="McChesney, Gerry" w:date="2021-02-26T07:12:00Z">
        <w:r w:rsidR="00151192">
          <w:rPr>
            <w:rFonts w:asciiTheme="minorHAnsi" w:hAnsiTheme="minorHAnsi"/>
            <w:sz w:val="24"/>
            <w:szCs w:val="24"/>
          </w:rPr>
          <w:t>XX</w:t>
        </w:r>
      </w:ins>
      <w:ins w:id="11" w:author="McChesney, Gerry" w:date="2021-02-26T07:11:00Z">
        <w:r w:rsidR="00151192">
          <w:rPr>
            <w:rFonts w:asciiTheme="minorHAnsi" w:hAnsiTheme="minorHAnsi"/>
            <w:sz w:val="24"/>
            <w:szCs w:val="24"/>
          </w:rPr>
          <w:t xml:space="preserve"> pups on WEI.</w:t>
        </w:r>
      </w:ins>
      <w:commentRangeEnd w:id="3"/>
      <w:ins w:id="12" w:author="McChesney, Gerry" w:date="2021-02-26T07:13:00Z">
        <w:r w:rsidR="00151192">
          <w:rPr>
            <w:rStyle w:val="CommentReference"/>
          </w:rPr>
          <w:commentReference w:id="3"/>
        </w:r>
      </w:ins>
      <w:ins w:id="13" w:author="McChesney, Gerry" w:date="2021-02-26T07:12:00Z">
        <w:r w:rsidR="00151192">
          <w:rPr>
            <w:rFonts w:asciiTheme="minorHAnsi" w:hAnsiTheme="minorHAnsi"/>
            <w:sz w:val="24"/>
            <w:szCs w:val="24"/>
          </w:rPr>
          <w:t xml:space="preserve"> </w:t>
        </w:r>
      </w:ins>
      <w:r w:rsidR="00975EAF">
        <w:rPr>
          <w:rFonts w:asciiTheme="minorHAnsi" w:hAnsiTheme="minorHAnsi"/>
          <w:sz w:val="24"/>
          <w:szCs w:val="24"/>
        </w:rPr>
        <w:t>By the end of the month there were 5</w:t>
      </w:r>
      <w:r w:rsidR="005B7AFC">
        <w:rPr>
          <w:rFonts w:asciiTheme="minorHAnsi" w:hAnsiTheme="minorHAnsi"/>
          <w:sz w:val="24"/>
          <w:szCs w:val="24"/>
        </w:rPr>
        <w:t>4</w:t>
      </w:r>
      <w:r w:rsidR="00975EAF">
        <w:rPr>
          <w:rFonts w:asciiTheme="minorHAnsi" w:hAnsiTheme="minorHAnsi"/>
          <w:sz w:val="24"/>
          <w:szCs w:val="24"/>
        </w:rPr>
        <w:t xml:space="preserve"> cows, </w:t>
      </w:r>
      <w:r w:rsidR="005B7AFC">
        <w:rPr>
          <w:rFonts w:asciiTheme="minorHAnsi" w:hAnsiTheme="minorHAnsi"/>
          <w:sz w:val="24"/>
          <w:szCs w:val="24"/>
        </w:rPr>
        <w:t>34</w:t>
      </w:r>
      <w:r w:rsidR="00975EAF">
        <w:rPr>
          <w:rFonts w:asciiTheme="minorHAnsi" w:hAnsiTheme="minorHAnsi"/>
          <w:sz w:val="24"/>
          <w:szCs w:val="24"/>
        </w:rPr>
        <w:t xml:space="preserve"> pups</w:t>
      </w:r>
      <w:r w:rsidR="005B7AFC">
        <w:rPr>
          <w:rFonts w:asciiTheme="minorHAnsi" w:hAnsiTheme="minorHAnsi"/>
          <w:sz w:val="24"/>
          <w:szCs w:val="24"/>
        </w:rPr>
        <w:t>, 3 weaned pups, and 6</w:t>
      </w:r>
      <w:r w:rsidR="00975EAF">
        <w:rPr>
          <w:rFonts w:asciiTheme="minorHAnsi" w:hAnsiTheme="minorHAnsi"/>
          <w:sz w:val="24"/>
          <w:szCs w:val="24"/>
        </w:rPr>
        <w:t xml:space="preserve"> large males on SEFI</w:t>
      </w:r>
      <w:r w:rsidR="005B7AFC">
        <w:rPr>
          <w:rFonts w:asciiTheme="minorHAnsi" w:hAnsiTheme="minorHAnsi"/>
          <w:sz w:val="24"/>
          <w:szCs w:val="24"/>
        </w:rPr>
        <w:t>, and 40</w:t>
      </w:r>
      <w:r w:rsidR="00975EAF">
        <w:rPr>
          <w:rFonts w:asciiTheme="minorHAnsi" w:hAnsiTheme="minorHAnsi"/>
          <w:sz w:val="24"/>
          <w:szCs w:val="24"/>
        </w:rPr>
        <w:t xml:space="preserve"> cows, </w:t>
      </w:r>
      <w:r w:rsidR="005B7AFC">
        <w:rPr>
          <w:rFonts w:asciiTheme="minorHAnsi" w:hAnsiTheme="minorHAnsi"/>
          <w:sz w:val="24"/>
          <w:szCs w:val="24"/>
        </w:rPr>
        <w:t>27</w:t>
      </w:r>
      <w:r w:rsidR="00975EAF">
        <w:rPr>
          <w:rFonts w:asciiTheme="minorHAnsi" w:hAnsiTheme="minorHAnsi"/>
          <w:sz w:val="24"/>
          <w:szCs w:val="24"/>
        </w:rPr>
        <w:t xml:space="preserve"> pup</w:t>
      </w:r>
      <w:ins w:id="14" w:author="McChesney, Gerry" w:date="2021-02-26T07:09:00Z">
        <w:r w:rsidR="00151192">
          <w:rPr>
            <w:rFonts w:asciiTheme="minorHAnsi" w:hAnsiTheme="minorHAnsi"/>
            <w:sz w:val="24"/>
            <w:szCs w:val="24"/>
          </w:rPr>
          <w:t>s</w:t>
        </w:r>
      </w:ins>
      <w:r w:rsidR="005B7AFC">
        <w:rPr>
          <w:rFonts w:asciiTheme="minorHAnsi" w:hAnsiTheme="minorHAnsi"/>
          <w:sz w:val="24"/>
          <w:szCs w:val="24"/>
        </w:rPr>
        <w:t>, 2 weaned pups</w:t>
      </w:r>
      <w:r w:rsidR="00975EAF">
        <w:rPr>
          <w:rFonts w:asciiTheme="minorHAnsi" w:hAnsiTheme="minorHAnsi"/>
          <w:sz w:val="24"/>
          <w:szCs w:val="24"/>
        </w:rPr>
        <w:t xml:space="preserve"> and </w:t>
      </w:r>
      <w:r w:rsidR="005B7AFC">
        <w:rPr>
          <w:rFonts w:asciiTheme="minorHAnsi" w:hAnsiTheme="minorHAnsi"/>
          <w:sz w:val="24"/>
          <w:szCs w:val="24"/>
        </w:rPr>
        <w:t>6</w:t>
      </w:r>
      <w:r w:rsidR="00975EAF">
        <w:rPr>
          <w:rFonts w:asciiTheme="minorHAnsi" w:hAnsiTheme="minorHAnsi"/>
          <w:sz w:val="24"/>
          <w:szCs w:val="24"/>
        </w:rPr>
        <w:t xml:space="preserve"> large males on WEI.</w:t>
      </w:r>
    </w:p>
    <w:p w14:paraId="6AA0C756" w14:textId="77777777" w:rsidR="00425915" w:rsidRPr="00123621" w:rsidRDefault="00425915" w:rsidP="00DD55A4">
      <w:pPr>
        <w:rPr>
          <w:rFonts w:asciiTheme="minorHAnsi" w:hAnsiTheme="minorHAnsi"/>
          <w:b/>
          <w:sz w:val="24"/>
          <w:szCs w:val="24"/>
        </w:rPr>
      </w:pPr>
    </w:p>
    <w:p w14:paraId="2E8706C9" w14:textId="72B46039" w:rsidR="00425915" w:rsidRPr="00123621" w:rsidRDefault="00425915" w:rsidP="00DD55A4">
      <w:pPr>
        <w:rPr>
          <w:rFonts w:asciiTheme="minorHAnsi" w:hAnsiTheme="minorHAnsi"/>
          <w:sz w:val="24"/>
          <w:szCs w:val="24"/>
        </w:rPr>
      </w:pPr>
      <w:r w:rsidRPr="003D1143">
        <w:rPr>
          <w:rFonts w:asciiTheme="minorHAnsi" w:hAnsiTheme="minorHAnsi"/>
          <w:b/>
          <w:sz w:val="24"/>
          <w:szCs w:val="24"/>
        </w:rPr>
        <w:t>Harbor Seal</w:t>
      </w:r>
      <w:r w:rsidR="00A26A43" w:rsidRPr="003D1143">
        <w:rPr>
          <w:rFonts w:asciiTheme="minorHAnsi" w:hAnsiTheme="minorHAnsi"/>
          <w:b/>
          <w:sz w:val="24"/>
          <w:szCs w:val="24"/>
        </w:rPr>
        <w:t xml:space="preserve"> </w:t>
      </w:r>
      <w:r w:rsidR="00E054E0" w:rsidRPr="003D1143">
        <w:rPr>
          <w:rFonts w:asciiTheme="minorHAnsi" w:hAnsiTheme="minorHAnsi"/>
          <w:b/>
          <w:sz w:val="24"/>
          <w:szCs w:val="24"/>
        </w:rPr>
        <w:t>–</w:t>
      </w:r>
      <w:r w:rsidR="00A26A43" w:rsidRPr="003D1143">
        <w:rPr>
          <w:rFonts w:asciiTheme="minorHAnsi" w:hAnsiTheme="minorHAnsi"/>
          <w:b/>
          <w:sz w:val="24"/>
          <w:szCs w:val="24"/>
        </w:rPr>
        <w:t xml:space="preserve"> </w:t>
      </w:r>
      <w:r w:rsidR="00AC7A26" w:rsidRPr="003D1143">
        <w:rPr>
          <w:rFonts w:asciiTheme="minorHAnsi" w:hAnsiTheme="minorHAnsi"/>
          <w:sz w:val="24"/>
          <w:szCs w:val="24"/>
        </w:rPr>
        <w:t>On average there were 2</w:t>
      </w:r>
      <w:r w:rsidR="002172EB" w:rsidRPr="003D1143">
        <w:rPr>
          <w:rFonts w:asciiTheme="minorHAnsi" w:hAnsiTheme="minorHAnsi"/>
          <w:sz w:val="24"/>
          <w:szCs w:val="24"/>
        </w:rPr>
        <w:t>9</w:t>
      </w:r>
      <w:r w:rsidR="00E054E0" w:rsidRPr="003D1143">
        <w:rPr>
          <w:rFonts w:asciiTheme="minorHAnsi" w:hAnsiTheme="minorHAnsi"/>
          <w:sz w:val="24"/>
          <w:szCs w:val="24"/>
        </w:rPr>
        <w:t xml:space="preserve"> (</w:t>
      </w:r>
      <w:proofErr w:type="spellStart"/>
      <w:proofErr w:type="gramStart"/>
      <w:r w:rsidR="00E054E0" w:rsidRPr="003D1143">
        <w:rPr>
          <w:rFonts w:asciiTheme="minorHAnsi" w:hAnsiTheme="minorHAnsi"/>
          <w:sz w:val="24"/>
          <w:szCs w:val="24"/>
        </w:rPr>
        <w:t>std</w:t>
      </w:r>
      <w:proofErr w:type="spellEnd"/>
      <w:proofErr w:type="gramEnd"/>
      <w:r w:rsidR="00E054E0" w:rsidRPr="003D1143">
        <w:rPr>
          <w:rFonts w:asciiTheme="minorHAnsi" w:hAnsiTheme="minorHAnsi"/>
          <w:sz w:val="24"/>
          <w:szCs w:val="24"/>
        </w:rPr>
        <w:t xml:space="preserve"> ±</w:t>
      </w:r>
      <w:r w:rsidR="001D277A" w:rsidRPr="003D1143">
        <w:rPr>
          <w:rFonts w:asciiTheme="minorHAnsi" w:hAnsiTheme="minorHAnsi"/>
          <w:sz w:val="24"/>
          <w:szCs w:val="24"/>
        </w:rPr>
        <w:t xml:space="preserve"> </w:t>
      </w:r>
      <w:r w:rsidR="00C466AE" w:rsidRPr="003D1143">
        <w:rPr>
          <w:rFonts w:asciiTheme="minorHAnsi" w:hAnsiTheme="minorHAnsi"/>
          <w:sz w:val="24"/>
          <w:szCs w:val="24"/>
        </w:rPr>
        <w:t>2</w:t>
      </w:r>
      <w:r w:rsidR="002172EB" w:rsidRPr="003D1143">
        <w:rPr>
          <w:rFonts w:asciiTheme="minorHAnsi" w:hAnsiTheme="minorHAnsi"/>
          <w:sz w:val="24"/>
          <w:szCs w:val="24"/>
        </w:rPr>
        <w:t>7</w:t>
      </w:r>
      <w:r w:rsidR="00E054E0" w:rsidRPr="003D1143">
        <w:rPr>
          <w:rFonts w:asciiTheme="minorHAnsi" w:hAnsiTheme="minorHAnsi"/>
          <w:sz w:val="24"/>
          <w:szCs w:val="24"/>
        </w:rPr>
        <w:t xml:space="preserve">) individuals </w:t>
      </w:r>
      <w:r w:rsidR="001D277A" w:rsidRPr="003D1143">
        <w:rPr>
          <w:rFonts w:asciiTheme="minorHAnsi" w:hAnsiTheme="minorHAnsi"/>
          <w:sz w:val="24"/>
          <w:szCs w:val="24"/>
        </w:rPr>
        <w:t xml:space="preserve">counted, with a high count </w:t>
      </w:r>
      <w:r w:rsidR="002172EB" w:rsidRPr="003D1143">
        <w:rPr>
          <w:rFonts w:asciiTheme="minorHAnsi" w:hAnsiTheme="minorHAnsi"/>
          <w:sz w:val="24"/>
          <w:szCs w:val="24"/>
        </w:rPr>
        <w:t>of 61</w:t>
      </w:r>
      <w:r w:rsidR="00123621">
        <w:rPr>
          <w:rFonts w:asciiTheme="minorHAnsi" w:hAnsiTheme="minorHAnsi"/>
          <w:sz w:val="24"/>
          <w:szCs w:val="24"/>
        </w:rPr>
        <w:t xml:space="preserve"> on the </w:t>
      </w:r>
      <w:r w:rsidR="00975EAF">
        <w:rPr>
          <w:rFonts w:asciiTheme="minorHAnsi" w:hAnsiTheme="minorHAnsi"/>
          <w:sz w:val="24"/>
          <w:szCs w:val="24"/>
        </w:rPr>
        <w:t>2</w:t>
      </w:r>
      <w:r w:rsidR="002172EB">
        <w:rPr>
          <w:rFonts w:asciiTheme="minorHAnsi" w:hAnsiTheme="minorHAnsi"/>
          <w:sz w:val="24"/>
          <w:szCs w:val="24"/>
        </w:rPr>
        <w:t>1st</w:t>
      </w:r>
      <w:r w:rsidR="00E054E0" w:rsidRPr="00123621">
        <w:rPr>
          <w:rFonts w:asciiTheme="minorHAnsi" w:hAnsiTheme="minorHAnsi"/>
          <w:sz w:val="24"/>
          <w:szCs w:val="24"/>
        </w:rPr>
        <w:t>.</w:t>
      </w:r>
    </w:p>
    <w:p w14:paraId="0D1C2896" w14:textId="77777777" w:rsidR="00425915" w:rsidRPr="00433631" w:rsidRDefault="00425915" w:rsidP="00DD55A4">
      <w:pPr>
        <w:rPr>
          <w:rFonts w:asciiTheme="minorHAnsi" w:hAnsiTheme="minorHAnsi"/>
          <w:b/>
          <w:sz w:val="24"/>
          <w:szCs w:val="24"/>
          <w:highlight w:val="yellow"/>
        </w:rPr>
      </w:pPr>
    </w:p>
    <w:p w14:paraId="1C16FF19" w14:textId="19C00B5E" w:rsidR="00425915" w:rsidRDefault="00425915" w:rsidP="00DD55A4">
      <w:pPr>
        <w:rPr>
          <w:rFonts w:asciiTheme="minorHAnsi" w:hAnsiTheme="minorHAnsi"/>
          <w:sz w:val="24"/>
          <w:szCs w:val="24"/>
        </w:rPr>
      </w:pPr>
      <w:r w:rsidRPr="003D1143">
        <w:rPr>
          <w:rFonts w:asciiTheme="minorHAnsi" w:hAnsiTheme="minorHAnsi"/>
          <w:b/>
          <w:sz w:val="24"/>
          <w:szCs w:val="24"/>
        </w:rPr>
        <w:t>Northern Fur Seal</w:t>
      </w:r>
      <w:r w:rsidR="00A26A43" w:rsidRPr="003D1143">
        <w:rPr>
          <w:rFonts w:asciiTheme="minorHAnsi" w:hAnsiTheme="minorHAnsi"/>
          <w:b/>
          <w:sz w:val="24"/>
          <w:szCs w:val="24"/>
        </w:rPr>
        <w:t xml:space="preserve"> </w:t>
      </w:r>
      <w:r w:rsidR="00E054E0" w:rsidRPr="003D1143">
        <w:rPr>
          <w:rFonts w:asciiTheme="minorHAnsi" w:hAnsiTheme="minorHAnsi"/>
          <w:b/>
          <w:sz w:val="24"/>
          <w:szCs w:val="24"/>
        </w:rPr>
        <w:t>–</w:t>
      </w:r>
      <w:r w:rsidR="00A26A43" w:rsidRPr="003D1143">
        <w:rPr>
          <w:rFonts w:asciiTheme="minorHAnsi" w:hAnsiTheme="minorHAnsi"/>
          <w:b/>
          <w:sz w:val="24"/>
          <w:szCs w:val="24"/>
        </w:rPr>
        <w:t xml:space="preserve"> </w:t>
      </w:r>
      <w:r w:rsidR="00125103" w:rsidRPr="003D1143">
        <w:rPr>
          <w:rFonts w:asciiTheme="minorHAnsi" w:hAnsiTheme="minorHAnsi"/>
          <w:sz w:val="24"/>
          <w:szCs w:val="24"/>
        </w:rPr>
        <w:t>N</w:t>
      </w:r>
      <w:r w:rsidR="00E054E0" w:rsidRPr="003D1143">
        <w:rPr>
          <w:rFonts w:asciiTheme="minorHAnsi" w:hAnsiTheme="minorHAnsi"/>
          <w:sz w:val="24"/>
          <w:szCs w:val="24"/>
        </w:rPr>
        <w:t>umbers</w:t>
      </w:r>
      <w:r w:rsidR="003D1143" w:rsidRPr="003D1143">
        <w:rPr>
          <w:rFonts w:asciiTheme="minorHAnsi" w:hAnsiTheme="minorHAnsi"/>
          <w:sz w:val="24"/>
          <w:szCs w:val="24"/>
        </w:rPr>
        <w:t xml:space="preserve"> were very low for the first half of the month and then increase</w:t>
      </w:r>
      <w:ins w:id="15" w:author="McChesney, Gerry" w:date="2021-02-26T07:14:00Z">
        <w:r w:rsidR="00770146">
          <w:rPr>
            <w:rFonts w:asciiTheme="minorHAnsi" w:hAnsiTheme="minorHAnsi"/>
            <w:sz w:val="24"/>
            <w:szCs w:val="24"/>
          </w:rPr>
          <w:t>d</w:t>
        </w:r>
      </w:ins>
      <w:del w:id="16" w:author="McChesney, Gerry" w:date="2021-02-26T07:13:00Z">
        <w:r w:rsidR="003D1143" w:rsidRPr="003D1143" w:rsidDel="00770146">
          <w:rPr>
            <w:rFonts w:asciiTheme="minorHAnsi" w:hAnsiTheme="minorHAnsi"/>
            <w:sz w:val="24"/>
            <w:szCs w:val="24"/>
          </w:rPr>
          <w:delText>s</w:delText>
        </w:r>
      </w:del>
      <w:r w:rsidR="003D1143">
        <w:rPr>
          <w:rFonts w:asciiTheme="minorHAnsi" w:hAnsiTheme="minorHAnsi"/>
          <w:sz w:val="24"/>
          <w:szCs w:val="24"/>
        </w:rPr>
        <w:t xml:space="preserve"> </w:t>
      </w:r>
      <w:del w:id="17" w:author="McChesney, Gerry" w:date="2021-02-26T07:14:00Z">
        <w:r w:rsidR="003D1143" w:rsidDel="00770146">
          <w:rPr>
            <w:rFonts w:asciiTheme="minorHAnsi" w:hAnsiTheme="minorHAnsi"/>
            <w:sz w:val="24"/>
            <w:szCs w:val="24"/>
          </w:rPr>
          <w:delText xml:space="preserve">again </w:delText>
        </w:r>
      </w:del>
      <w:r w:rsidR="003D1143">
        <w:rPr>
          <w:rFonts w:asciiTheme="minorHAnsi" w:hAnsiTheme="minorHAnsi"/>
          <w:sz w:val="24"/>
          <w:szCs w:val="24"/>
        </w:rPr>
        <w:t>afterwards.</w:t>
      </w:r>
      <w:r w:rsidR="00975EAF">
        <w:rPr>
          <w:rFonts w:asciiTheme="minorHAnsi" w:hAnsiTheme="minorHAnsi"/>
          <w:sz w:val="24"/>
          <w:szCs w:val="24"/>
        </w:rPr>
        <w:t xml:space="preserve"> On average there were 1</w:t>
      </w:r>
      <w:r w:rsidR="003D1143">
        <w:rPr>
          <w:rFonts w:asciiTheme="minorHAnsi" w:hAnsiTheme="minorHAnsi"/>
          <w:sz w:val="24"/>
          <w:szCs w:val="24"/>
        </w:rPr>
        <w:t>11</w:t>
      </w:r>
      <w:r w:rsidR="004D4D1E" w:rsidRPr="00123621">
        <w:rPr>
          <w:rFonts w:asciiTheme="minorHAnsi" w:hAnsiTheme="minorHAnsi"/>
          <w:sz w:val="24"/>
          <w:szCs w:val="24"/>
        </w:rPr>
        <w:t xml:space="preserve"> (</w:t>
      </w:r>
      <w:proofErr w:type="spellStart"/>
      <w:proofErr w:type="gramStart"/>
      <w:r w:rsidR="004D4D1E" w:rsidRPr="00123621">
        <w:rPr>
          <w:rFonts w:asciiTheme="minorHAnsi" w:hAnsiTheme="minorHAnsi"/>
          <w:sz w:val="24"/>
          <w:szCs w:val="24"/>
        </w:rPr>
        <w:t>std</w:t>
      </w:r>
      <w:proofErr w:type="spellEnd"/>
      <w:proofErr w:type="gramEnd"/>
      <w:r w:rsidR="004D4D1E" w:rsidRPr="00123621">
        <w:rPr>
          <w:rFonts w:asciiTheme="minorHAnsi" w:hAnsiTheme="minorHAnsi"/>
          <w:sz w:val="24"/>
          <w:szCs w:val="24"/>
        </w:rPr>
        <w:t xml:space="preserve"> ±</w:t>
      </w:r>
      <w:r w:rsidR="00C466AE">
        <w:rPr>
          <w:rFonts w:asciiTheme="minorHAnsi" w:hAnsiTheme="minorHAnsi"/>
          <w:sz w:val="24"/>
          <w:szCs w:val="24"/>
        </w:rPr>
        <w:t xml:space="preserve"> </w:t>
      </w:r>
      <w:r w:rsidR="003D1143">
        <w:rPr>
          <w:rFonts w:asciiTheme="minorHAnsi" w:hAnsiTheme="minorHAnsi"/>
          <w:sz w:val="24"/>
          <w:szCs w:val="24"/>
        </w:rPr>
        <w:t>3</w:t>
      </w:r>
      <w:r w:rsidR="00975EAF">
        <w:rPr>
          <w:rFonts w:asciiTheme="minorHAnsi" w:hAnsiTheme="minorHAnsi"/>
          <w:sz w:val="24"/>
          <w:szCs w:val="24"/>
        </w:rPr>
        <w:t>1</w:t>
      </w:r>
      <w:r w:rsidR="004D4D1E" w:rsidRPr="00123621">
        <w:rPr>
          <w:rFonts w:asciiTheme="minorHAnsi" w:hAnsiTheme="minorHAnsi"/>
          <w:sz w:val="24"/>
          <w:szCs w:val="24"/>
        </w:rPr>
        <w:t xml:space="preserve">) individuals counted, with the high count of </w:t>
      </w:r>
      <w:r w:rsidR="00975EAF">
        <w:rPr>
          <w:rFonts w:asciiTheme="minorHAnsi" w:hAnsiTheme="minorHAnsi"/>
          <w:sz w:val="24"/>
          <w:szCs w:val="24"/>
        </w:rPr>
        <w:t>1</w:t>
      </w:r>
      <w:r w:rsidR="003D1143">
        <w:rPr>
          <w:rFonts w:asciiTheme="minorHAnsi" w:hAnsiTheme="minorHAnsi"/>
          <w:sz w:val="24"/>
          <w:szCs w:val="24"/>
        </w:rPr>
        <w:t>51</w:t>
      </w:r>
      <w:r w:rsidR="004D4D1E" w:rsidRPr="00123621">
        <w:rPr>
          <w:rFonts w:asciiTheme="minorHAnsi" w:hAnsiTheme="minorHAnsi"/>
          <w:sz w:val="24"/>
          <w:szCs w:val="24"/>
        </w:rPr>
        <w:t xml:space="preserve"> observed on t</w:t>
      </w:r>
      <w:r w:rsidR="00C466AE">
        <w:rPr>
          <w:rFonts w:asciiTheme="minorHAnsi" w:hAnsiTheme="minorHAnsi"/>
          <w:sz w:val="24"/>
          <w:szCs w:val="24"/>
        </w:rPr>
        <w:t>he 2</w:t>
      </w:r>
      <w:r w:rsidR="003D1143">
        <w:rPr>
          <w:rFonts w:asciiTheme="minorHAnsi" w:hAnsiTheme="minorHAnsi"/>
          <w:sz w:val="24"/>
          <w:szCs w:val="24"/>
        </w:rPr>
        <w:t>1</w:t>
      </w:r>
      <w:r w:rsidR="003D1143" w:rsidRPr="003D1143">
        <w:rPr>
          <w:rFonts w:asciiTheme="minorHAnsi" w:hAnsiTheme="minorHAnsi"/>
          <w:sz w:val="24"/>
          <w:szCs w:val="24"/>
          <w:vertAlign w:val="superscript"/>
        </w:rPr>
        <w:t>st</w:t>
      </w:r>
      <w:r w:rsidR="004D4D1E" w:rsidRPr="00123621">
        <w:rPr>
          <w:rFonts w:asciiTheme="minorHAnsi" w:hAnsiTheme="minorHAnsi"/>
          <w:sz w:val="24"/>
          <w:szCs w:val="24"/>
        </w:rPr>
        <w:t xml:space="preserve">. </w:t>
      </w:r>
      <w:r w:rsidR="00975EAF">
        <w:rPr>
          <w:rFonts w:asciiTheme="minorHAnsi" w:hAnsiTheme="minorHAnsi"/>
          <w:sz w:val="24"/>
          <w:szCs w:val="24"/>
        </w:rPr>
        <w:t xml:space="preserve">On the </w:t>
      </w:r>
      <w:r w:rsidR="003D1143">
        <w:rPr>
          <w:rFonts w:asciiTheme="minorHAnsi" w:hAnsiTheme="minorHAnsi"/>
          <w:sz w:val="24"/>
          <w:szCs w:val="24"/>
        </w:rPr>
        <w:t>two trips to WEI, there were 254 and 375</w:t>
      </w:r>
      <w:r w:rsidR="00975EAF">
        <w:rPr>
          <w:rFonts w:asciiTheme="minorHAnsi" w:hAnsiTheme="minorHAnsi"/>
          <w:sz w:val="24"/>
          <w:szCs w:val="24"/>
        </w:rPr>
        <w:t xml:space="preserve"> individuals counted.</w:t>
      </w:r>
    </w:p>
    <w:p w14:paraId="1A65D1D3" w14:textId="77777777" w:rsidR="00872CD6" w:rsidRPr="00E678AE" w:rsidRDefault="00872CD6" w:rsidP="00DD55A4">
      <w:pPr>
        <w:rPr>
          <w:rFonts w:asciiTheme="minorHAnsi" w:hAnsiTheme="minorHAnsi"/>
          <w:sz w:val="24"/>
          <w:szCs w:val="24"/>
        </w:rPr>
      </w:pPr>
    </w:p>
    <w:p w14:paraId="269586ED" w14:textId="77777777" w:rsidR="00810BE6" w:rsidRPr="00D07001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D07001">
        <w:rPr>
          <w:rFonts w:asciiTheme="minorHAnsi" w:hAnsiTheme="minorHAnsi"/>
          <w:b/>
          <w:color w:val="005A9E"/>
          <w:sz w:val="32"/>
          <w:szCs w:val="32"/>
        </w:rPr>
        <w:t>Cetaceans</w:t>
      </w:r>
    </w:p>
    <w:p w14:paraId="624C869D" w14:textId="4BC9CC14" w:rsidR="00FA1FBB" w:rsidRDefault="009B5193" w:rsidP="009876A5">
      <w:pPr>
        <w:spacing w:after="240"/>
        <w:rPr>
          <w:rFonts w:asciiTheme="minorHAnsi" w:hAnsiTheme="minorHAnsi"/>
          <w:sz w:val="24"/>
          <w:szCs w:val="24"/>
        </w:rPr>
      </w:pPr>
      <w:r w:rsidRPr="007660E4">
        <w:rPr>
          <w:rFonts w:asciiTheme="minorHAnsi" w:hAnsiTheme="minorHAnsi"/>
          <w:b/>
          <w:sz w:val="24"/>
          <w:szCs w:val="24"/>
        </w:rPr>
        <w:t>Standard Survey</w:t>
      </w:r>
      <w:r w:rsidRPr="007660E4">
        <w:rPr>
          <w:rFonts w:asciiTheme="minorHAnsi" w:hAnsiTheme="minorHAnsi"/>
          <w:sz w:val="24"/>
          <w:szCs w:val="24"/>
        </w:rPr>
        <w:t xml:space="preserve"> –</w:t>
      </w:r>
      <w:r w:rsidR="00B44A3F">
        <w:rPr>
          <w:rFonts w:asciiTheme="minorHAnsi" w:hAnsiTheme="minorHAnsi"/>
          <w:sz w:val="24"/>
          <w:szCs w:val="24"/>
        </w:rPr>
        <w:t xml:space="preserve"> </w:t>
      </w:r>
      <w:r w:rsidR="00BC2D14">
        <w:rPr>
          <w:rFonts w:asciiTheme="minorHAnsi" w:hAnsiTheme="minorHAnsi"/>
          <w:sz w:val="24"/>
          <w:szCs w:val="24"/>
        </w:rPr>
        <w:t>29</w:t>
      </w:r>
      <w:r w:rsidR="009B7BB3" w:rsidRPr="007660E4">
        <w:rPr>
          <w:rFonts w:asciiTheme="minorHAnsi" w:hAnsiTheme="minorHAnsi"/>
          <w:sz w:val="24"/>
          <w:szCs w:val="24"/>
        </w:rPr>
        <w:t xml:space="preserve"> one-</w:t>
      </w:r>
      <w:r w:rsidRPr="007660E4">
        <w:rPr>
          <w:rFonts w:asciiTheme="minorHAnsi" w:hAnsiTheme="minorHAnsi"/>
          <w:sz w:val="24"/>
          <w:szCs w:val="24"/>
        </w:rPr>
        <w:t xml:space="preserve">hour </w:t>
      </w:r>
      <w:r w:rsidR="006A45F1" w:rsidRPr="007660E4">
        <w:rPr>
          <w:rFonts w:asciiTheme="minorHAnsi" w:hAnsiTheme="minorHAnsi"/>
          <w:sz w:val="24"/>
          <w:szCs w:val="24"/>
        </w:rPr>
        <w:t xml:space="preserve">standard </w:t>
      </w:r>
      <w:r w:rsidR="00FC6845" w:rsidRPr="007660E4">
        <w:rPr>
          <w:rFonts w:asciiTheme="minorHAnsi" w:hAnsiTheme="minorHAnsi"/>
          <w:sz w:val="24"/>
          <w:szCs w:val="24"/>
        </w:rPr>
        <w:t>whale watch</w:t>
      </w:r>
      <w:r w:rsidR="00641A2E" w:rsidRPr="007660E4">
        <w:rPr>
          <w:rFonts w:asciiTheme="minorHAnsi" w:hAnsiTheme="minorHAnsi"/>
          <w:sz w:val="24"/>
          <w:szCs w:val="24"/>
        </w:rPr>
        <w:t>es</w:t>
      </w:r>
      <w:r w:rsidR="00945F10" w:rsidRPr="007660E4">
        <w:rPr>
          <w:rFonts w:asciiTheme="minorHAnsi" w:hAnsiTheme="minorHAnsi"/>
          <w:sz w:val="24"/>
          <w:szCs w:val="24"/>
        </w:rPr>
        <w:t xml:space="preserve"> w</w:t>
      </w:r>
      <w:r w:rsidR="00641A2E" w:rsidRPr="007660E4">
        <w:rPr>
          <w:rFonts w:asciiTheme="minorHAnsi" w:hAnsiTheme="minorHAnsi"/>
          <w:sz w:val="24"/>
          <w:szCs w:val="24"/>
        </w:rPr>
        <w:t>ere</w:t>
      </w:r>
      <w:r w:rsidR="00FC6845" w:rsidRPr="007660E4">
        <w:rPr>
          <w:rFonts w:asciiTheme="minorHAnsi" w:hAnsiTheme="minorHAnsi"/>
          <w:sz w:val="24"/>
          <w:szCs w:val="24"/>
        </w:rPr>
        <w:t xml:space="preserve"> </w:t>
      </w:r>
      <w:r w:rsidRPr="007660E4">
        <w:rPr>
          <w:rFonts w:asciiTheme="minorHAnsi" w:hAnsiTheme="minorHAnsi"/>
          <w:sz w:val="24"/>
          <w:szCs w:val="24"/>
        </w:rPr>
        <w:t>conducted this month from the Lighthouse using</w:t>
      </w:r>
      <w:r w:rsidR="00E67D85" w:rsidRPr="007660E4">
        <w:rPr>
          <w:rFonts w:asciiTheme="minorHAnsi" w:hAnsiTheme="minorHAnsi"/>
          <w:sz w:val="24"/>
          <w:szCs w:val="24"/>
        </w:rPr>
        <w:t xml:space="preserve"> the Spotter App</w:t>
      </w:r>
      <w:r w:rsidR="00006173" w:rsidRPr="007660E4">
        <w:rPr>
          <w:rFonts w:asciiTheme="minorHAnsi" w:hAnsiTheme="minorHAnsi"/>
          <w:sz w:val="24"/>
          <w:szCs w:val="24"/>
        </w:rPr>
        <w:t>.</w:t>
      </w:r>
      <w:r w:rsidR="002C0432">
        <w:rPr>
          <w:rFonts w:asciiTheme="minorHAnsi" w:hAnsiTheme="minorHAnsi"/>
          <w:sz w:val="24"/>
          <w:szCs w:val="24"/>
        </w:rPr>
        <w:t xml:space="preserve"> </w:t>
      </w:r>
      <w:r w:rsidR="00BC2D14">
        <w:rPr>
          <w:rFonts w:asciiTheme="minorHAnsi" w:hAnsiTheme="minorHAnsi"/>
          <w:sz w:val="24"/>
          <w:szCs w:val="24"/>
        </w:rPr>
        <w:t>Large numbers of Gray Whales were observed later in the month</w:t>
      </w:r>
      <w:r w:rsidR="007660E4">
        <w:rPr>
          <w:rFonts w:asciiTheme="minorHAnsi" w:hAnsiTheme="minorHAnsi"/>
          <w:sz w:val="24"/>
          <w:szCs w:val="24"/>
        </w:rPr>
        <w:t xml:space="preserve">. </w:t>
      </w:r>
      <w:r w:rsidR="00630174">
        <w:rPr>
          <w:rFonts w:asciiTheme="minorHAnsi" w:hAnsiTheme="minorHAnsi"/>
          <w:sz w:val="24"/>
          <w:szCs w:val="24"/>
        </w:rPr>
        <w:t>Humpback W</w:t>
      </w:r>
      <w:r w:rsidR="00F5353B">
        <w:rPr>
          <w:rFonts w:asciiTheme="minorHAnsi" w:hAnsiTheme="minorHAnsi"/>
          <w:sz w:val="24"/>
          <w:szCs w:val="24"/>
        </w:rPr>
        <w:t>hales were seen</w:t>
      </w:r>
      <w:r w:rsidR="00630174">
        <w:rPr>
          <w:rFonts w:asciiTheme="minorHAnsi" w:hAnsiTheme="minorHAnsi"/>
          <w:sz w:val="24"/>
          <w:szCs w:val="24"/>
        </w:rPr>
        <w:t xml:space="preserve"> intermittently throughout the month. </w:t>
      </w:r>
      <w:commentRangeStart w:id="18"/>
      <w:ins w:id="19" w:author="McChesney, Gerry" w:date="2021-02-26T07:15:00Z">
        <w:r w:rsidR="00770146">
          <w:rPr>
            <w:rFonts w:asciiTheme="minorHAnsi" w:hAnsiTheme="minorHAnsi"/>
            <w:sz w:val="24"/>
            <w:szCs w:val="24"/>
          </w:rPr>
          <w:t>A</w:t>
        </w:r>
        <w:commentRangeEnd w:id="18"/>
        <w:r w:rsidR="00770146">
          <w:rPr>
            <w:rStyle w:val="CommentReference"/>
          </w:rPr>
          <w:commentReference w:id="18"/>
        </w:r>
        <w:r w:rsidR="00770146">
          <w:rPr>
            <w:rFonts w:asciiTheme="minorHAnsi" w:hAnsiTheme="minorHAnsi"/>
            <w:sz w:val="24"/>
            <w:szCs w:val="24"/>
          </w:rPr>
          <w:t xml:space="preserve"> blue whale was seen on the 19</w:t>
        </w:r>
        <w:r w:rsidR="00770146" w:rsidRPr="00770146">
          <w:rPr>
            <w:rFonts w:asciiTheme="minorHAnsi" w:hAnsiTheme="minorHAnsi"/>
            <w:sz w:val="24"/>
            <w:szCs w:val="24"/>
            <w:vertAlign w:val="superscript"/>
            <w:rPrChange w:id="21" w:author="McChesney, Gerry" w:date="2021-02-26T07:15:00Z">
              <w:rPr>
                <w:rFonts w:asciiTheme="minorHAnsi" w:hAnsiTheme="minorHAnsi"/>
                <w:sz w:val="24"/>
                <w:szCs w:val="24"/>
              </w:rPr>
            </w:rPrChange>
          </w:rPr>
          <w:t>th</w:t>
        </w:r>
        <w:r w:rsidR="00770146">
          <w:rPr>
            <w:rFonts w:asciiTheme="minorHAnsi" w:hAnsiTheme="minorHAnsi"/>
            <w:sz w:val="24"/>
            <w:szCs w:val="24"/>
          </w:rPr>
          <w:t xml:space="preserve">. </w:t>
        </w:r>
      </w:ins>
    </w:p>
    <w:p w14:paraId="19088BE4" w14:textId="734540AF" w:rsidR="0074075B" w:rsidRPr="009876A5" w:rsidRDefault="00843B81" w:rsidP="009876A5">
      <w:pPr>
        <w:spacing w:after="240"/>
        <w:rPr>
          <w:rFonts w:asciiTheme="minorHAnsi" w:hAnsiTheme="minorHAnsi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2CF6565" wp14:editId="0B4E72BC">
            <wp:extent cx="5892800" cy="2546350"/>
            <wp:effectExtent l="0" t="0" r="12700" b="635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630174">
        <w:rPr>
          <w:noProof/>
        </w:rPr>
        <w:t xml:space="preserve"> </w:t>
      </w:r>
    </w:p>
    <w:p w14:paraId="71B19AE5" w14:textId="16F7475D" w:rsidR="00810BE6" w:rsidRPr="00D07001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D07001">
        <w:rPr>
          <w:rFonts w:asciiTheme="minorHAnsi" w:hAnsiTheme="minorHAnsi"/>
          <w:b/>
          <w:color w:val="005A9E"/>
          <w:sz w:val="32"/>
          <w:szCs w:val="32"/>
        </w:rPr>
        <w:t>Sharks</w:t>
      </w:r>
    </w:p>
    <w:p w14:paraId="5F9694C0" w14:textId="36FC39CA" w:rsidR="005033DA" w:rsidRPr="00380D13" w:rsidRDefault="006F7963" w:rsidP="00DD55A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 shark was seen momentarily at the surface during sea watch on the morning of the 4</w:t>
      </w:r>
      <w:r w:rsidRPr="006F7963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>.</w:t>
      </w:r>
    </w:p>
    <w:p w14:paraId="23D62521" w14:textId="77777777" w:rsidR="00493309" w:rsidRPr="00433631" w:rsidRDefault="00493309" w:rsidP="00DD55A4">
      <w:pPr>
        <w:rPr>
          <w:rFonts w:asciiTheme="minorHAnsi" w:hAnsiTheme="minorHAnsi"/>
          <w:b/>
          <w:sz w:val="24"/>
          <w:szCs w:val="24"/>
          <w:highlight w:val="yellow"/>
          <w:u w:val="single"/>
        </w:rPr>
      </w:pPr>
    </w:p>
    <w:p w14:paraId="3477961F" w14:textId="62BD0B56" w:rsidR="00121625" w:rsidRPr="006F796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6F7963">
        <w:rPr>
          <w:rFonts w:asciiTheme="minorHAnsi" w:hAnsiTheme="minorHAnsi"/>
          <w:b/>
          <w:color w:val="005A9E"/>
          <w:sz w:val="32"/>
          <w:szCs w:val="32"/>
        </w:rPr>
        <w:t>Salamanders</w:t>
      </w:r>
    </w:p>
    <w:p w14:paraId="74E88C44" w14:textId="5B72CC07" w:rsidR="00CE0366" w:rsidRPr="00380D13" w:rsidRDefault="00C10EDD" w:rsidP="00DD55A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</w:t>
      </w:r>
      <w:r w:rsidR="00155B6A" w:rsidRPr="00380D13">
        <w:rPr>
          <w:rFonts w:asciiTheme="minorHAnsi" w:hAnsiTheme="minorHAnsi"/>
          <w:sz w:val="24"/>
          <w:szCs w:val="24"/>
        </w:rPr>
        <w:t>alamander su</w:t>
      </w:r>
      <w:r w:rsidR="00B704F1">
        <w:rPr>
          <w:rFonts w:asciiTheme="minorHAnsi" w:hAnsiTheme="minorHAnsi"/>
          <w:sz w:val="24"/>
          <w:szCs w:val="24"/>
        </w:rPr>
        <w:t>rveys w</w:t>
      </w:r>
      <w:r>
        <w:rPr>
          <w:rFonts w:asciiTheme="minorHAnsi" w:hAnsiTheme="minorHAnsi"/>
          <w:sz w:val="24"/>
          <w:szCs w:val="24"/>
        </w:rPr>
        <w:t xml:space="preserve">ere conducted on the </w:t>
      </w:r>
      <w:r w:rsidR="006F7963">
        <w:rPr>
          <w:rFonts w:asciiTheme="minorHAnsi" w:hAnsiTheme="minorHAnsi"/>
          <w:sz w:val="24"/>
          <w:szCs w:val="24"/>
        </w:rPr>
        <w:t>2</w:t>
      </w:r>
      <w:r w:rsidR="006F7963" w:rsidRPr="006F7963">
        <w:rPr>
          <w:rFonts w:asciiTheme="minorHAnsi" w:hAnsiTheme="minorHAnsi"/>
          <w:sz w:val="24"/>
          <w:szCs w:val="24"/>
          <w:vertAlign w:val="superscript"/>
        </w:rPr>
        <w:t>nd</w:t>
      </w:r>
      <w:r w:rsidR="006F7963">
        <w:rPr>
          <w:rFonts w:asciiTheme="minorHAnsi" w:hAnsiTheme="minorHAnsi"/>
          <w:sz w:val="24"/>
          <w:szCs w:val="24"/>
        </w:rPr>
        <w:t>, 14</w:t>
      </w:r>
      <w:r w:rsidR="006F7963" w:rsidRPr="006F7963">
        <w:rPr>
          <w:rFonts w:asciiTheme="minorHAnsi" w:hAnsiTheme="minorHAnsi"/>
          <w:sz w:val="24"/>
          <w:szCs w:val="24"/>
          <w:vertAlign w:val="superscript"/>
        </w:rPr>
        <w:t>th</w:t>
      </w:r>
      <w:r w:rsidR="006F796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and </w:t>
      </w:r>
      <w:r w:rsidR="006F7963">
        <w:rPr>
          <w:rFonts w:asciiTheme="minorHAnsi" w:hAnsiTheme="minorHAnsi"/>
          <w:sz w:val="24"/>
          <w:szCs w:val="24"/>
        </w:rPr>
        <w:t>30</w:t>
      </w:r>
      <w:r w:rsidRPr="00C10EDD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 xml:space="preserve">, </w:t>
      </w:r>
      <w:r w:rsidR="00F01CF6">
        <w:rPr>
          <w:rFonts w:asciiTheme="minorHAnsi" w:hAnsiTheme="minorHAnsi"/>
          <w:sz w:val="24"/>
          <w:szCs w:val="24"/>
        </w:rPr>
        <w:t>yielding 2</w:t>
      </w:r>
      <w:r w:rsidR="006F7963">
        <w:rPr>
          <w:rFonts w:asciiTheme="minorHAnsi" w:hAnsiTheme="minorHAnsi"/>
          <w:sz w:val="24"/>
          <w:szCs w:val="24"/>
        </w:rPr>
        <w:t>8, 59,</w:t>
      </w:r>
      <w:r w:rsidR="00F01CF6">
        <w:rPr>
          <w:rFonts w:asciiTheme="minorHAnsi" w:hAnsiTheme="minorHAnsi"/>
          <w:sz w:val="24"/>
          <w:szCs w:val="24"/>
        </w:rPr>
        <w:t xml:space="preserve"> and </w:t>
      </w:r>
      <w:r w:rsidR="006F7963">
        <w:rPr>
          <w:rFonts w:asciiTheme="minorHAnsi" w:hAnsiTheme="minorHAnsi"/>
          <w:sz w:val="24"/>
          <w:szCs w:val="24"/>
        </w:rPr>
        <w:t>49</w:t>
      </w:r>
      <w:r w:rsidR="00F01CF6">
        <w:rPr>
          <w:rFonts w:asciiTheme="minorHAnsi" w:hAnsiTheme="minorHAnsi"/>
          <w:sz w:val="24"/>
          <w:szCs w:val="24"/>
        </w:rPr>
        <w:t xml:space="preserve"> individuals</w:t>
      </w:r>
      <w:r w:rsidR="00125103">
        <w:rPr>
          <w:rFonts w:asciiTheme="minorHAnsi" w:hAnsiTheme="minorHAnsi"/>
          <w:sz w:val="24"/>
          <w:szCs w:val="24"/>
        </w:rPr>
        <w:t xml:space="preserve">. </w:t>
      </w:r>
    </w:p>
    <w:p w14:paraId="6B354016" w14:textId="77777777" w:rsidR="00CE0366" w:rsidRPr="00433631" w:rsidRDefault="00CE0366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0B8D9297" w14:textId="77777777" w:rsidR="00810BE6" w:rsidRPr="006F796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6F7963">
        <w:rPr>
          <w:rFonts w:asciiTheme="minorHAnsi" w:hAnsiTheme="minorHAnsi"/>
          <w:b/>
          <w:color w:val="005A9E"/>
          <w:sz w:val="32"/>
          <w:szCs w:val="32"/>
        </w:rPr>
        <w:t>Owls</w:t>
      </w:r>
    </w:p>
    <w:p w14:paraId="304CB45C" w14:textId="2B1FDE52" w:rsidR="00BA2C3C" w:rsidRPr="0012786B" w:rsidRDefault="006F7963" w:rsidP="00DD55A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</w:t>
      </w:r>
      <w:r w:rsidR="00F01CF6" w:rsidRPr="0012786B">
        <w:rPr>
          <w:rFonts w:asciiTheme="minorHAnsi" w:hAnsiTheme="minorHAnsi"/>
          <w:sz w:val="24"/>
          <w:szCs w:val="24"/>
        </w:rPr>
        <w:t xml:space="preserve"> individuals </w:t>
      </w:r>
      <w:del w:id="22" w:author="McChesney, Gerry" w:date="2021-02-26T07:17:00Z">
        <w:r w:rsidR="00F01CF6" w:rsidRPr="0012786B" w:rsidDel="00770146">
          <w:rPr>
            <w:rFonts w:asciiTheme="minorHAnsi" w:hAnsiTheme="minorHAnsi"/>
            <w:sz w:val="24"/>
            <w:szCs w:val="24"/>
          </w:rPr>
          <w:delText>can be</w:delText>
        </w:r>
      </w:del>
      <w:ins w:id="23" w:author="McChesney, Gerry" w:date="2021-02-26T07:17:00Z">
        <w:r w:rsidR="00770146">
          <w:rPr>
            <w:rFonts w:asciiTheme="minorHAnsi" w:hAnsiTheme="minorHAnsi"/>
            <w:sz w:val="24"/>
            <w:szCs w:val="24"/>
          </w:rPr>
          <w:t>were</w:t>
        </w:r>
      </w:ins>
      <w:r w:rsidR="00F01CF6" w:rsidRPr="0012786B">
        <w:rPr>
          <w:rFonts w:asciiTheme="minorHAnsi" w:hAnsiTheme="minorHAnsi"/>
          <w:sz w:val="24"/>
          <w:szCs w:val="24"/>
        </w:rPr>
        <w:t xml:space="preserve"> consistently seen in known roosting locations around the island.</w:t>
      </w:r>
      <w:r>
        <w:rPr>
          <w:rFonts w:asciiTheme="minorHAnsi" w:hAnsiTheme="minorHAnsi"/>
          <w:sz w:val="24"/>
          <w:szCs w:val="24"/>
        </w:rPr>
        <w:t xml:space="preserve"> An ASSP </w:t>
      </w:r>
      <w:r w:rsidR="00D74099">
        <w:rPr>
          <w:rFonts w:asciiTheme="minorHAnsi" w:hAnsiTheme="minorHAnsi"/>
          <w:sz w:val="24"/>
          <w:szCs w:val="24"/>
        </w:rPr>
        <w:t>furcula</w:t>
      </w:r>
      <w:r>
        <w:rPr>
          <w:rFonts w:asciiTheme="minorHAnsi" w:hAnsiTheme="minorHAnsi"/>
          <w:sz w:val="24"/>
          <w:szCs w:val="24"/>
        </w:rPr>
        <w:t xml:space="preserve"> was discovered inside a fresh pellet on the 31</w:t>
      </w:r>
      <w:r w:rsidRPr="006F7963">
        <w:rPr>
          <w:rFonts w:asciiTheme="minorHAnsi" w:hAnsiTheme="minorHAnsi"/>
          <w:sz w:val="24"/>
          <w:szCs w:val="24"/>
          <w:vertAlign w:val="superscript"/>
        </w:rPr>
        <w:t>st</w:t>
      </w:r>
      <w:r>
        <w:rPr>
          <w:rFonts w:asciiTheme="minorHAnsi" w:hAnsiTheme="minorHAnsi"/>
          <w:sz w:val="24"/>
          <w:szCs w:val="24"/>
        </w:rPr>
        <w:t>.</w:t>
      </w:r>
    </w:p>
    <w:p w14:paraId="1177A31D" w14:textId="77777777" w:rsidR="005603F7" w:rsidRPr="00433631" w:rsidRDefault="005603F7" w:rsidP="00DD55A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17F6FCEB" w14:textId="6C44EDE9" w:rsidR="00810BE6" w:rsidRPr="006F796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6F7963">
        <w:rPr>
          <w:rFonts w:asciiTheme="minorHAnsi" w:hAnsiTheme="minorHAnsi"/>
          <w:b/>
          <w:color w:val="005A9E"/>
          <w:sz w:val="32"/>
          <w:szCs w:val="32"/>
        </w:rPr>
        <w:t>Crickets</w:t>
      </w:r>
    </w:p>
    <w:p w14:paraId="6A4C24B1" w14:textId="35331E9D" w:rsidR="00A15308" w:rsidRPr="00380D13" w:rsidRDefault="006F7963" w:rsidP="008017D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Completed quarterly cricket surveys between the 13</w:t>
      </w:r>
      <w:r w:rsidRPr="006F7963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 xml:space="preserve"> and 21</w:t>
      </w:r>
      <w:r w:rsidRPr="006F7963">
        <w:rPr>
          <w:rFonts w:asciiTheme="minorHAnsi" w:hAnsiTheme="minorHAnsi"/>
          <w:sz w:val="24"/>
          <w:szCs w:val="24"/>
          <w:vertAlign w:val="superscript"/>
        </w:rPr>
        <w:t>st</w:t>
      </w:r>
      <w:r>
        <w:rPr>
          <w:rFonts w:asciiTheme="minorHAnsi" w:hAnsiTheme="minorHAnsi"/>
          <w:sz w:val="24"/>
          <w:szCs w:val="24"/>
        </w:rPr>
        <w:t xml:space="preserve">. Locations and average numbers: Cricket Cave – 2,248, North Landing – 161, Rabbit Cave – 131, Spooky Cave – 199, Corm Blind Cave – 32, and the Gap Cave – 63. </w:t>
      </w:r>
    </w:p>
    <w:p w14:paraId="686C6679" w14:textId="77777777" w:rsidR="00415256" w:rsidRPr="004A163B" w:rsidRDefault="00415256" w:rsidP="008017D4">
      <w:pPr>
        <w:rPr>
          <w:rFonts w:asciiTheme="minorHAnsi" w:hAnsiTheme="minorHAnsi"/>
          <w:sz w:val="24"/>
          <w:szCs w:val="24"/>
        </w:rPr>
      </w:pPr>
    </w:p>
    <w:p w14:paraId="2FD3405C" w14:textId="290DEA4B" w:rsidR="00415256" w:rsidRPr="006F7963" w:rsidRDefault="00415256" w:rsidP="00415256">
      <w:pPr>
        <w:rPr>
          <w:rFonts w:asciiTheme="minorHAnsi" w:hAnsiTheme="minorHAnsi"/>
          <w:b/>
          <w:color w:val="005A9E"/>
          <w:sz w:val="32"/>
          <w:szCs w:val="32"/>
        </w:rPr>
      </w:pPr>
      <w:r w:rsidRPr="006F7963">
        <w:rPr>
          <w:rFonts w:asciiTheme="minorHAnsi" w:hAnsiTheme="minorHAnsi"/>
          <w:b/>
          <w:color w:val="005A9E"/>
          <w:sz w:val="32"/>
          <w:szCs w:val="32"/>
        </w:rPr>
        <w:t>Bats</w:t>
      </w:r>
    </w:p>
    <w:p w14:paraId="21A41C02" w14:textId="542B209D" w:rsidR="00415256" w:rsidRPr="004A163B" w:rsidRDefault="00E2739E" w:rsidP="5E3300C3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No bats were </w:t>
      </w:r>
      <w:r w:rsidR="00C10EDD">
        <w:rPr>
          <w:rFonts w:asciiTheme="minorHAnsi" w:hAnsiTheme="minorHAnsi"/>
          <w:sz w:val="24"/>
          <w:szCs w:val="24"/>
        </w:rPr>
        <w:t>detected this month.</w:t>
      </w:r>
    </w:p>
    <w:p w14:paraId="559FC010" w14:textId="77777777" w:rsidR="007006AC" w:rsidRPr="00433631" w:rsidRDefault="007006AC" w:rsidP="008017D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2C570CAA" w14:textId="0397963F" w:rsidR="008017D4" w:rsidRPr="006F7963" w:rsidRDefault="008017D4" w:rsidP="008017D4">
      <w:pPr>
        <w:rPr>
          <w:rFonts w:asciiTheme="minorHAnsi" w:hAnsiTheme="minorHAnsi"/>
          <w:b/>
          <w:color w:val="005A9E"/>
          <w:sz w:val="32"/>
          <w:szCs w:val="32"/>
        </w:rPr>
      </w:pPr>
      <w:r w:rsidRPr="006F7963">
        <w:rPr>
          <w:rFonts w:asciiTheme="minorHAnsi" w:hAnsiTheme="minorHAnsi"/>
          <w:b/>
          <w:color w:val="005A9E"/>
          <w:sz w:val="32"/>
          <w:szCs w:val="32"/>
        </w:rPr>
        <w:t>Mice</w:t>
      </w:r>
    </w:p>
    <w:p w14:paraId="01545F2B" w14:textId="7A4F7DF8" w:rsidR="00930084" w:rsidRPr="004A163B" w:rsidRDefault="00D325A4" w:rsidP="00155B6A">
      <w:pPr>
        <w:rPr>
          <w:rFonts w:asciiTheme="minorHAnsi" w:hAnsiTheme="minorHAnsi"/>
          <w:sz w:val="24"/>
          <w:szCs w:val="24"/>
        </w:rPr>
      </w:pPr>
      <w:r w:rsidRPr="00434040">
        <w:rPr>
          <w:rFonts w:asciiTheme="minorHAnsi" w:hAnsiTheme="minorHAnsi"/>
          <w:sz w:val="24"/>
          <w:szCs w:val="24"/>
        </w:rPr>
        <w:t>Mice were</w:t>
      </w:r>
      <w:r w:rsidR="00D74099">
        <w:rPr>
          <w:rFonts w:asciiTheme="minorHAnsi" w:hAnsiTheme="minorHAnsi"/>
          <w:sz w:val="24"/>
          <w:szCs w:val="24"/>
        </w:rPr>
        <w:t xml:space="preserve"> infrequently</w:t>
      </w:r>
      <w:r w:rsidR="006F7963">
        <w:rPr>
          <w:rFonts w:asciiTheme="minorHAnsi" w:hAnsiTheme="minorHAnsi"/>
          <w:sz w:val="24"/>
          <w:szCs w:val="24"/>
        </w:rPr>
        <w:t xml:space="preserve"> detected this month.</w:t>
      </w:r>
    </w:p>
    <w:p w14:paraId="6B458314" w14:textId="77777777" w:rsidR="00B36C9C" w:rsidRPr="00433631" w:rsidRDefault="00B36C9C" w:rsidP="00DD55A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25BB64DC" w14:textId="42221127" w:rsidR="00810BE6" w:rsidRPr="00D07001" w:rsidRDefault="005070BE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D07001">
        <w:rPr>
          <w:rFonts w:asciiTheme="minorHAnsi" w:hAnsiTheme="minorHAnsi"/>
          <w:b/>
          <w:color w:val="005A9E"/>
          <w:sz w:val="32"/>
          <w:szCs w:val="32"/>
        </w:rPr>
        <w:t>Inverts</w:t>
      </w:r>
    </w:p>
    <w:p w14:paraId="7934A446" w14:textId="56A09AB7" w:rsidR="002D1606" w:rsidRPr="00290784" w:rsidRDefault="006F7963" w:rsidP="5E3300C3">
      <w:pPr>
        <w:rPr>
          <w:rFonts w:asciiTheme="minorHAnsi" w:hAnsiTheme="minorHAnsi"/>
          <w:iCs/>
          <w:sz w:val="24"/>
          <w:szCs w:val="24"/>
        </w:rPr>
      </w:pPr>
      <w:r>
        <w:rPr>
          <w:rFonts w:asciiTheme="minorHAnsi" w:hAnsiTheme="minorHAnsi"/>
          <w:iCs/>
          <w:sz w:val="24"/>
          <w:szCs w:val="24"/>
        </w:rPr>
        <w:t>Two Painted lady butterflies were seen on the 20</w:t>
      </w:r>
      <w:r w:rsidRPr="006F7963">
        <w:rPr>
          <w:rFonts w:asciiTheme="minorHAnsi" w:hAnsiTheme="minorHAnsi"/>
          <w:iCs/>
          <w:sz w:val="24"/>
          <w:szCs w:val="24"/>
          <w:vertAlign w:val="superscript"/>
        </w:rPr>
        <w:t>th</w:t>
      </w:r>
      <w:r>
        <w:rPr>
          <w:rFonts w:asciiTheme="minorHAnsi" w:hAnsiTheme="minorHAnsi"/>
          <w:iCs/>
          <w:sz w:val="24"/>
          <w:szCs w:val="24"/>
        </w:rPr>
        <w:t xml:space="preserve">. </w:t>
      </w:r>
      <w:r w:rsidR="00D07001">
        <w:rPr>
          <w:rFonts w:asciiTheme="minorHAnsi" w:hAnsiTheme="minorHAnsi"/>
          <w:iCs/>
          <w:sz w:val="24"/>
          <w:szCs w:val="24"/>
        </w:rPr>
        <w:t>An enormous number of colonial tunicates/</w:t>
      </w:r>
      <w:proofErr w:type="spellStart"/>
      <w:r w:rsidR="00D07001">
        <w:rPr>
          <w:rFonts w:asciiTheme="minorHAnsi" w:hAnsiTheme="minorHAnsi"/>
          <w:iCs/>
          <w:sz w:val="24"/>
          <w:szCs w:val="24"/>
        </w:rPr>
        <w:t>pyrosomes</w:t>
      </w:r>
      <w:proofErr w:type="spellEnd"/>
      <w:r w:rsidR="00D07001">
        <w:rPr>
          <w:rFonts w:asciiTheme="minorHAnsi" w:hAnsiTheme="minorHAnsi"/>
          <w:iCs/>
          <w:sz w:val="24"/>
          <w:szCs w:val="24"/>
        </w:rPr>
        <w:t>/“sea pickles” washed up on all the island beaches on the 7</w:t>
      </w:r>
      <w:r w:rsidR="00D07001" w:rsidRPr="00D07001">
        <w:rPr>
          <w:rFonts w:asciiTheme="minorHAnsi" w:hAnsiTheme="minorHAnsi"/>
          <w:iCs/>
          <w:sz w:val="24"/>
          <w:szCs w:val="24"/>
          <w:vertAlign w:val="superscript"/>
        </w:rPr>
        <w:t>th</w:t>
      </w:r>
      <w:r w:rsidR="00290784" w:rsidRPr="00290784">
        <w:rPr>
          <w:rFonts w:asciiTheme="minorHAnsi" w:hAnsiTheme="minorHAnsi"/>
          <w:iCs/>
          <w:sz w:val="24"/>
          <w:szCs w:val="24"/>
        </w:rPr>
        <w:t>.</w:t>
      </w:r>
    </w:p>
    <w:p w14:paraId="14BE443D" w14:textId="77777777" w:rsidR="00FA1FBB" w:rsidRPr="00433631" w:rsidRDefault="00FA1FBB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12078AF1" w14:textId="77777777" w:rsidR="00770146" w:rsidRDefault="00770146" w:rsidP="00DD55A4">
      <w:pPr>
        <w:rPr>
          <w:ins w:id="24" w:author="McChesney, Gerry" w:date="2021-02-26T07:18:00Z"/>
          <w:rFonts w:asciiTheme="minorHAnsi" w:hAnsiTheme="minorHAnsi"/>
          <w:b/>
          <w:color w:val="005A9E"/>
          <w:sz w:val="32"/>
          <w:szCs w:val="32"/>
        </w:rPr>
      </w:pPr>
    </w:p>
    <w:p w14:paraId="7D0D0153" w14:textId="0AC711EE" w:rsidR="00810BE6" w:rsidRPr="006F796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6F7963">
        <w:rPr>
          <w:rFonts w:asciiTheme="minorHAnsi" w:hAnsiTheme="minorHAnsi"/>
          <w:b/>
          <w:color w:val="005A9E"/>
          <w:sz w:val="32"/>
          <w:szCs w:val="32"/>
        </w:rPr>
        <w:lastRenderedPageBreak/>
        <w:t>Plants</w:t>
      </w:r>
    </w:p>
    <w:p w14:paraId="6ABCF6FA" w14:textId="4BE7F3CF" w:rsidR="00F64BE7" w:rsidRPr="00225F69" w:rsidRDefault="006F7963" w:rsidP="5E3300C3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Efforts to hand-pick invasive plants continue.</w:t>
      </w:r>
    </w:p>
    <w:p w14:paraId="0AB736C1" w14:textId="77777777" w:rsidR="00155B6A" w:rsidRPr="00433631" w:rsidRDefault="00155B6A" w:rsidP="00DD55A4">
      <w:pPr>
        <w:rPr>
          <w:rFonts w:asciiTheme="minorHAnsi" w:hAnsiTheme="minorHAnsi"/>
          <w:sz w:val="22"/>
          <w:szCs w:val="24"/>
          <w:highlight w:val="yellow"/>
        </w:rPr>
      </w:pPr>
    </w:p>
    <w:p w14:paraId="65164803" w14:textId="65146890" w:rsidR="00810BE6" w:rsidRPr="00D07001" w:rsidRDefault="00810BE6" w:rsidP="00DD55A4">
      <w:pPr>
        <w:rPr>
          <w:rFonts w:asciiTheme="minorHAnsi" w:hAnsiTheme="minorHAnsi"/>
          <w:sz w:val="24"/>
          <w:szCs w:val="24"/>
        </w:rPr>
      </w:pPr>
      <w:r w:rsidRPr="00D07001">
        <w:rPr>
          <w:rFonts w:asciiTheme="minorHAnsi" w:hAnsiTheme="minorHAnsi"/>
          <w:b/>
          <w:color w:val="005A9E"/>
          <w:sz w:val="32"/>
          <w:szCs w:val="32"/>
        </w:rPr>
        <w:t>Violations</w:t>
      </w:r>
    </w:p>
    <w:p w14:paraId="5F9B2D6A" w14:textId="3049BF0B" w:rsidR="009F6C59" w:rsidRPr="00D82681" w:rsidRDefault="00D07001" w:rsidP="5E3300C3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No violations were observed this month.</w:t>
      </w:r>
    </w:p>
    <w:p w14:paraId="360A90C8" w14:textId="77777777" w:rsidR="009F6C59" w:rsidRPr="00433631" w:rsidRDefault="009F6C59" w:rsidP="009F6C59">
      <w:pPr>
        <w:rPr>
          <w:rFonts w:asciiTheme="minorHAnsi" w:hAnsiTheme="minorHAnsi"/>
          <w:sz w:val="24"/>
          <w:szCs w:val="24"/>
          <w:highlight w:val="yellow"/>
        </w:rPr>
      </w:pPr>
    </w:p>
    <w:p w14:paraId="37C26B4C" w14:textId="5F2A23A8" w:rsidR="00810BE6" w:rsidRPr="00D07001" w:rsidRDefault="00810BE6" w:rsidP="009F6C59">
      <w:pPr>
        <w:rPr>
          <w:rFonts w:asciiTheme="minorHAnsi" w:hAnsiTheme="minorHAnsi"/>
          <w:sz w:val="24"/>
          <w:szCs w:val="24"/>
        </w:rPr>
      </w:pPr>
      <w:r w:rsidRPr="00D07001">
        <w:rPr>
          <w:rFonts w:asciiTheme="minorHAnsi" w:hAnsiTheme="minorHAnsi"/>
          <w:b/>
          <w:color w:val="005A9E"/>
          <w:sz w:val="32"/>
          <w:szCs w:val="32"/>
        </w:rPr>
        <w:t>Maintenance</w:t>
      </w:r>
      <w:r w:rsidRPr="00D07001">
        <w:rPr>
          <w:rFonts w:asciiTheme="minorHAnsi" w:hAnsiTheme="minorHAnsi"/>
          <w:color w:val="005A9E"/>
          <w:sz w:val="32"/>
          <w:szCs w:val="32"/>
        </w:rPr>
        <w:t xml:space="preserve"> </w:t>
      </w:r>
    </w:p>
    <w:p w14:paraId="264A8ADF" w14:textId="14D93D1B" w:rsidR="00FA1FBB" w:rsidRDefault="00DC494A" w:rsidP="5E3300C3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Island biologist Duncan</w:t>
      </w:r>
      <w:r w:rsidR="0064283E">
        <w:rPr>
          <w:rFonts w:asciiTheme="minorHAnsi" w:hAnsiTheme="minorHAnsi"/>
          <w:sz w:val="24"/>
          <w:szCs w:val="24"/>
        </w:rPr>
        <w:t xml:space="preserve"> </w:t>
      </w:r>
      <w:r w:rsidR="5E3300C3" w:rsidRPr="5E3300C3">
        <w:rPr>
          <w:rFonts w:asciiTheme="minorHAnsi" w:hAnsiTheme="minorHAnsi"/>
          <w:sz w:val="24"/>
          <w:szCs w:val="24"/>
        </w:rPr>
        <w:t xml:space="preserve">conducted routine weekly maintenance checks on the PV system and generators. Monthly changes of water filters and crane </w:t>
      </w:r>
      <w:r w:rsidR="0064283E">
        <w:rPr>
          <w:rFonts w:asciiTheme="minorHAnsi" w:hAnsiTheme="minorHAnsi"/>
          <w:sz w:val="24"/>
          <w:szCs w:val="24"/>
        </w:rPr>
        <w:t>greasing were conducted</w:t>
      </w:r>
      <w:r w:rsidR="5E3300C3" w:rsidRPr="5E3300C3">
        <w:rPr>
          <w:rFonts w:asciiTheme="minorHAnsi" w:hAnsiTheme="minorHAnsi"/>
          <w:sz w:val="24"/>
          <w:szCs w:val="24"/>
        </w:rPr>
        <w:t xml:space="preserve">. </w:t>
      </w:r>
      <w:r w:rsidR="00D74099">
        <w:rPr>
          <w:rFonts w:asciiTheme="minorHAnsi" w:hAnsiTheme="minorHAnsi"/>
          <w:sz w:val="24"/>
          <w:szCs w:val="24"/>
        </w:rPr>
        <w:t>One pre-landing</w:t>
      </w:r>
      <w:r w:rsidR="00310755">
        <w:rPr>
          <w:rFonts w:asciiTheme="minorHAnsi" w:hAnsiTheme="minorHAnsi"/>
          <w:sz w:val="24"/>
          <w:szCs w:val="24"/>
        </w:rPr>
        <w:t xml:space="preserve"> crane training w</w:t>
      </w:r>
      <w:r w:rsidR="00D74099">
        <w:rPr>
          <w:rFonts w:asciiTheme="minorHAnsi" w:hAnsiTheme="minorHAnsi"/>
          <w:sz w:val="24"/>
          <w:szCs w:val="24"/>
        </w:rPr>
        <w:t>as</w:t>
      </w:r>
      <w:r w:rsidR="00310755">
        <w:rPr>
          <w:rFonts w:asciiTheme="minorHAnsi" w:hAnsiTheme="minorHAnsi"/>
          <w:sz w:val="24"/>
          <w:szCs w:val="24"/>
        </w:rPr>
        <w:t xml:space="preserve"> conducted this</w:t>
      </w:r>
      <w:r w:rsidR="00AB6F44">
        <w:rPr>
          <w:rFonts w:asciiTheme="minorHAnsi" w:hAnsiTheme="minorHAnsi"/>
          <w:sz w:val="24"/>
          <w:szCs w:val="24"/>
        </w:rPr>
        <w:t xml:space="preserve"> month</w:t>
      </w:r>
      <w:r w:rsidR="00D07001">
        <w:rPr>
          <w:rFonts w:asciiTheme="minorHAnsi" w:hAnsiTheme="minorHAnsi"/>
          <w:sz w:val="24"/>
          <w:szCs w:val="24"/>
        </w:rPr>
        <w:t>.</w:t>
      </w:r>
      <w:r w:rsidR="007D5A26">
        <w:rPr>
          <w:rFonts w:asciiTheme="minorHAnsi" w:hAnsiTheme="minorHAnsi"/>
          <w:sz w:val="24"/>
          <w:szCs w:val="24"/>
        </w:rPr>
        <w:t xml:space="preserve"> Approximately 6,000 gallons of water was collected following the rain event on the 27</w:t>
      </w:r>
      <w:r w:rsidR="007D5A26" w:rsidRPr="007D5A26">
        <w:rPr>
          <w:rFonts w:asciiTheme="minorHAnsi" w:hAnsiTheme="minorHAnsi"/>
          <w:sz w:val="24"/>
          <w:szCs w:val="24"/>
          <w:vertAlign w:val="superscript"/>
        </w:rPr>
        <w:t>th</w:t>
      </w:r>
      <w:r w:rsidR="007D5A26">
        <w:rPr>
          <w:rFonts w:asciiTheme="minorHAnsi" w:hAnsiTheme="minorHAnsi"/>
          <w:sz w:val="24"/>
          <w:szCs w:val="24"/>
        </w:rPr>
        <w:t>.</w:t>
      </w:r>
    </w:p>
    <w:p w14:paraId="24AABBD7" w14:textId="77777777" w:rsidR="00E82104" w:rsidRPr="00E82104" w:rsidRDefault="00E82104" w:rsidP="00DD55A4">
      <w:pPr>
        <w:rPr>
          <w:rFonts w:asciiTheme="minorHAnsi" w:hAnsiTheme="minorHAnsi"/>
          <w:sz w:val="24"/>
          <w:szCs w:val="24"/>
        </w:rPr>
      </w:pPr>
    </w:p>
    <w:p w14:paraId="294EDCD9" w14:textId="77777777" w:rsidR="00810BE6" w:rsidRPr="00D07001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D07001">
        <w:rPr>
          <w:rFonts w:asciiTheme="minorHAnsi" w:hAnsiTheme="minorHAnsi"/>
          <w:b/>
          <w:color w:val="005A9E"/>
          <w:sz w:val="32"/>
          <w:szCs w:val="32"/>
        </w:rPr>
        <w:t>Maintenance Needs</w:t>
      </w:r>
    </w:p>
    <w:p w14:paraId="5F06883C" w14:textId="77777777" w:rsidR="00572EA9" w:rsidRPr="009D0B5E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 xml:space="preserve">The cistern and other elements of the water catchment system are showing their age and are need of major repairs or replacement. The cistern continues to lose water at a rate ~250 gallons per month.  </w:t>
      </w:r>
    </w:p>
    <w:p w14:paraId="18A54D20" w14:textId="57F1A4C7" w:rsidR="00572EA9" w:rsidRPr="009D0B5E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 xml:space="preserve">The Settling Tank </w:t>
      </w:r>
      <w:r w:rsidR="00F5353B">
        <w:rPr>
          <w:rFonts w:asciiTheme="minorHAnsi" w:hAnsiTheme="minorHAnsi"/>
          <w:sz w:val="24"/>
          <w:szCs w:val="24"/>
        </w:rPr>
        <w:t>has</w:t>
      </w:r>
      <w:r w:rsidRPr="009D0B5E">
        <w:rPr>
          <w:rFonts w:asciiTheme="minorHAnsi" w:hAnsiTheme="minorHAnsi"/>
          <w:sz w:val="24"/>
          <w:szCs w:val="24"/>
        </w:rPr>
        <w:t xml:space="preserve"> a leak in it when water is above 5.1 feet.</w:t>
      </w:r>
    </w:p>
    <w:p w14:paraId="54203648" w14:textId="77777777" w:rsidR="00572EA9" w:rsidRPr="009D0B5E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The PRBO house kitchen counters especially around the sink continue to deteriorate. Replacement sometime in the next year is recommended.</w:t>
      </w:r>
    </w:p>
    <w:p w14:paraId="72CF4630" w14:textId="26213920" w:rsidR="00572EA9" w:rsidRPr="009D0B5E" w:rsidRDefault="5E3300C3" w:rsidP="5E3300C3">
      <w:pPr>
        <w:numPr>
          <w:ilvl w:val="0"/>
          <w:numId w:val="13"/>
        </w:numPr>
        <w:spacing w:before="60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  <w:r w:rsidRPr="003F12FC">
        <w:rPr>
          <w:rFonts w:asciiTheme="minorHAnsi" w:hAnsiTheme="minorHAnsi"/>
          <w:sz w:val="24"/>
          <w:szCs w:val="24"/>
        </w:rPr>
        <w:t xml:space="preserve">The HADS weather station is no longer transmitting data to the web. Attempts to reset the unit have </w:t>
      </w:r>
      <w:r w:rsidRPr="5E3300C3">
        <w:rPr>
          <w:rFonts w:asciiTheme="minorHAnsi" w:hAnsiTheme="minorHAnsi"/>
          <w:sz w:val="24"/>
          <w:szCs w:val="24"/>
        </w:rPr>
        <w:t>failed and</w:t>
      </w:r>
      <w:r w:rsidRPr="003F12FC">
        <w:rPr>
          <w:rFonts w:asciiTheme="minorHAnsi" w:hAnsiTheme="minorHAnsi"/>
          <w:sz w:val="24"/>
          <w:szCs w:val="24"/>
        </w:rPr>
        <w:t xml:space="preserve"> will require expert guidance to fix.</w:t>
      </w:r>
    </w:p>
    <w:p w14:paraId="1F38B8A1" w14:textId="63994A34" w:rsidR="007D776A" w:rsidRPr="009D0B5E" w:rsidRDefault="5E3300C3" w:rsidP="5E3300C3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5E3300C3">
        <w:rPr>
          <w:rFonts w:asciiTheme="minorHAnsi" w:hAnsiTheme="minorHAnsi"/>
          <w:sz w:val="24"/>
          <w:szCs w:val="24"/>
        </w:rPr>
        <w:t>The gutters and flashing on both houses are degrading and will need to be improved or replaced.</w:t>
      </w:r>
    </w:p>
    <w:p w14:paraId="7C8A1755" w14:textId="7DE43CE8" w:rsidR="00521677" w:rsidRPr="007F7865" w:rsidRDefault="5E3300C3" w:rsidP="5E3300C3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5E3300C3">
        <w:rPr>
          <w:rFonts w:asciiTheme="minorHAnsi" w:hAnsiTheme="minorHAnsi"/>
          <w:sz w:val="24"/>
          <w:szCs w:val="24"/>
        </w:rPr>
        <w:t>Aluminum railings at East Landing and the lighthouse need repair.</w:t>
      </w:r>
    </w:p>
    <w:p w14:paraId="3BFA71A2" w14:textId="24B9D350" w:rsidR="007D776A" w:rsidRPr="009D0B5E" w:rsidRDefault="001C5F68" w:rsidP="007D776A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Powerhouse roof-access ladder mounts are badly corroded and need to be replaced.</w:t>
      </w:r>
    </w:p>
    <w:p w14:paraId="07EC59A4" w14:textId="096DF0C3" w:rsidR="007D776A" w:rsidRPr="009D0B5E" w:rsidRDefault="007D776A" w:rsidP="007D776A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There is a small leak in the closet next to the downstairs bathroom in the PRBO house.</w:t>
      </w:r>
      <w:r w:rsidR="00803F90">
        <w:rPr>
          <w:rFonts w:asciiTheme="minorHAnsi" w:hAnsiTheme="minorHAnsi"/>
          <w:sz w:val="24"/>
          <w:szCs w:val="24"/>
        </w:rPr>
        <w:t xml:space="preserve"> The source was likely a hole underneath the eves on the NW side of the house. Will continue to monitor.</w:t>
      </w:r>
      <w:r w:rsidRPr="009D0B5E">
        <w:rPr>
          <w:rFonts w:asciiTheme="minorHAnsi" w:hAnsiTheme="minorHAnsi"/>
          <w:sz w:val="24"/>
          <w:szCs w:val="24"/>
        </w:rPr>
        <w:t xml:space="preserve"> </w:t>
      </w:r>
    </w:p>
    <w:p w14:paraId="2AFD9B57" w14:textId="59BA3078" w:rsidR="00E82104" w:rsidRPr="00E82104" w:rsidRDefault="00E82104" w:rsidP="00E82104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The load cell battery</w:t>
      </w:r>
      <w:r>
        <w:rPr>
          <w:rFonts w:asciiTheme="minorHAnsi" w:hAnsiTheme="minorHAnsi"/>
          <w:sz w:val="24"/>
          <w:szCs w:val="24"/>
        </w:rPr>
        <w:t xml:space="preserve"> and antenna at the EL crane were</w:t>
      </w:r>
      <w:r w:rsidRPr="009D0B5E">
        <w:rPr>
          <w:rFonts w:asciiTheme="minorHAnsi" w:hAnsiTheme="minorHAnsi"/>
          <w:sz w:val="24"/>
          <w:szCs w:val="24"/>
        </w:rPr>
        <w:t xml:space="preserve"> replaced, but now </w:t>
      </w:r>
      <w:r>
        <w:rPr>
          <w:rFonts w:asciiTheme="minorHAnsi" w:hAnsiTheme="minorHAnsi"/>
          <w:sz w:val="24"/>
          <w:szCs w:val="24"/>
        </w:rPr>
        <w:t xml:space="preserve">the load cell </w:t>
      </w:r>
      <w:r w:rsidRPr="009D0B5E">
        <w:rPr>
          <w:rFonts w:asciiTheme="minorHAnsi" w:hAnsiTheme="minorHAnsi"/>
          <w:sz w:val="24"/>
          <w:szCs w:val="24"/>
        </w:rPr>
        <w:t xml:space="preserve">needs to be </w:t>
      </w:r>
      <w:r>
        <w:rPr>
          <w:rFonts w:asciiTheme="minorHAnsi" w:hAnsiTheme="minorHAnsi"/>
          <w:sz w:val="24"/>
          <w:szCs w:val="24"/>
        </w:rPr>
        <w:t>re</w:t>
      </w:r>
      <w:r w:rsidRPr="009D0B5E">
        <w:rPr>
          <w:rFonts w:asciiTheme="minorHAnsi" w:hAnsiTheme="minorHAnsi"/>
          <w:sz w:val="24"/>
          <w:szCs w:val="24"/>
        </w:rPr>
        <w:t>calibrated.</w:t>
      </w:r>
      <w:r w:rsidR="00E016DC">
        <w:rPr>
          <w:rFonts w:asciiTheme="minorHAnsi" w:hAnsiTheme="minorHAnsi"/>
          <w:sz w:val="24"/>
          <w:szCs w:val="24"/>
        </w:rPr>
        <w:t xml:space="preserve"> A2B</w:t>
      </w:r>
      <w:r w:rsidR="00803F90">
        <w:rPr>
          <w:rFonts w:asciiTheme="minorHAnsi" w:hAnsiTheme="minorHAnsi"/>
          <w:sz w:val="24"/>
          <w:szCs w:val="24"/>
        </w:rPr>
        <w:t xml:space="preserve"> is also</w:t>
      </w:r>
      <w:r w:rsidR="00DC494A">
        <w:rPr>
          <w:rFonts w:asciiTheme="minorHAnsi" w:hAnsiTheme="minorHAnsi"/>
          <w:sz w:val="24"/>
          <w:szCs w:val="24"/>
        </w:rPr>
        <w:t xml:space="preserve"> non-</w:t>
      </w:r>
      <w:r w:rsidR="00E016DC">
        <w:rPr>
          <w:rFonts w:asciiTheme="minorHAnsi" w:hAnsiTheme="minorHAnsi"/>
          <w:sz w:val="24"/>
          <w:szCs w:val="24"/>
        </w:rPr>
        <w:t>functional.</w:t>
      </w:r>
    </w:p>
    <w:p w14:paraId="4C3E7C4D" w14:textId="14ACFD1D" w:rsidR="0091521B" w:rsidRDefault="0091521B" w:rsidP="009F6C5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 North Landing Jib crane needs to be power washed and a life ring hook installed on the rocks near the platform.</w:t>
      </w:r>
    </w:p>
    <w:p w14:paraId="6BCB7DB8" w14:textId="6A32855D" w:rsidR="0012786B" w:rsidRDefault="0012786B" w:rsidP="009F6C5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 Speedwagon generator continues to encounter rotor lock shutdown faults. This is likely due to a bad starter solenoid.</w:t>
      </w:r>
    </w:p>
    <w:p w14:paraId="65DF8395" w14:textId="7FF51A9E" w:rsidR="00D07001" w:rsidRDefault="00D07001" w:rsidP="009F6C5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cistern </w:t>
      </w:r>
      <w:proofErr w:type="spellStart"/>
      <w:r>
        <w:rPr>
          <w:rFonts w:asciiTheme="minorHAnsi" w:hAnsiTheme="minorHAnsi"/>
          <w:sz w:val="24"/>
          <w:szCs w:val="24"/>
        </w:rPr>
        <w:t>ozonator</w:t>
      </w:r>
      <w:proofErr w:type="spellEnd"/>
      <w:r>
        <w:rPr>
          <w:rFonts w:asciiTheme="minorHAnsi" w:hAnsiTheme="minorHAnsi"/>
          <w:sz w:val="24"/>
          <w:szCs w:val="24"/>
        </w:rPr>
        <w:t xml:space="preserve"> UV bulb casing started leaking air and is being replaced shortly.</w:t>
      </w:r>
    </w:p>
    <w:p w14:paraId="4E6122F2" w14:textId="7744E909" w:rsidR="009F6C59" w:rsidRPr="00433631" w:rsidRDefault="009F6C59" w:rsidP="009F6C59">
      <w:pPr>
        <w:spacing w:before="60"/>
        <w:ind w:left="360"/>
        <w:rPr>
          <w:rFonts w:asciiTheme="minorHAnsi" w:hAnsiTheme="minorHAnsi"/>
          <w:sz w:val="24"/>
          <w:szCs w:val="24"/>
          <w:highlight w:val="yellow"/>
        </w:rPr>
      </w:pPr>
    </w:p>
    <w:p w14:paraId="7CC28047" w14:textId="20C8AAF2" w:rsidR="00810BE6" w:rsidRPr="00A45B00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A45B00">
        <w:rPr>
          <w:rFonts w:asciiTheme="minorHAnsi" w:hAnsiTheme="minorHAnsi"/>
          <w:b/>
          <w:color w:val="005A9E"/>
          <w:sz w:val="32"/>
          <w:szCs w:val="32"/>
        </w:rPr>
        <w:t>Solar/Electric</w:t>
      </w:r>
    </w:p>
    <w:p w14:paraId="4CC01DA0" w14:textId="77777777" w:rsidR="00810BE6" w:rsidRPr="00EC0E1A" w:rsidRDefault="00810BE6" w:rsidP="00DD55A4">
      <w:pPr>
        <w:rPr>
          <w:rFonts w:asciiTheme="minorHAnsi" w:hAnsiTheme="minorHAnsi"/>
          <w:b/>
          <w:sz w:val="24"/>
          <w:szCs w:val="24"/>
        </w:rPr>
      </w:pPr>
      <w:r w:rsidRPr="00EC0E1A">
        <w:rPr>
          <w:rFonts w:asciiTheme="minorHAnsi" w:hAnsiTheme="minorHAnsi"/>
          <w:b/>
          <w:sz w:val="24"/>
          <w:szCs w:val="24"/>
        </w:rPr>
        <w:t>PV System</w:t>
      </w:r>
    </w:p>
    <w:p w14:paraId="4E26809D" w14:textId="7F2E98C2" w:rsidR="00117459" w:rsidRPr="00AB08F3" w:rsidRDefault="00117459" w:rsidP="5E3300C3">
      <w:pPr>
        <w:tabs>
          <w:tab w:val="left" w:pos="-13230"/>
          <w:tab w:val="left" w:pos="720"/>
          <w:tab w:val="left" w:pos="4590"/>
          <w:tab w:val="left" w:pos="5940"/>
        </w:tabs>
        <w:rPr>
          <w:rFonts w:asciiTheme="minorHAnsi" w:hAnsiTheme="minorHAnsi"/>
          <w:sz w:val="24"/>
          <w:szCs w:val="24"/>
        </w:rPr>
      </w:pPr>
      <w:r w:rsidRPr="00AB08F3">
        <w:rPr>
          <w:rFonts w:asciiTheme="minorHAnsi" w:hAnsiTheme="minorHAnsi"/>
          <w:sz w:val="24"/>
          <w:szCs w:val="24"/>
        </w:rPr>
        <w:tab/>
        <w:t xml:space="preserve">Distilled water used: </w:t>
      </w:r>
      <w:r w:rsidRPr="00AB08F3">
        <w:rPr>
          <w:rFonts w:asciiTheme="minorHAnsi" w:hAnsiTheme="minorHAnsi"/>
          <w:sz w:val="24"/>
          <w:szCs w:val="24"/>
        </w:rPr>
        <w:tab/>
      </w:r>
      <w:r w:rsidR="003844AE" w:rsidRPr="00AB08F3">
        <w:rPr>
          <w:rFonts w:asciiTheme="minorHAnsi" w:hAnsiTheme="minorHAnsi"/>
          <w:sz w:val="24"/>
          <w:szCs w:val="24"/>
        </w:rPr>
        <w:t>0</w:t>
      </w:r>
      <w:r w:rsidRPr="00AB08F3">
        <w:rPr>
          <w:rFonts w:asciiTheme="minorHAnsi" w:hAnsiTheme="minorHAnsi"/>
          <w:sz w:val="24"/>
          <w:szCs w:val="24"/>
        </w:rPr>
        <w:t xml:space="preserve"> gallons</w:t>
      </w:r>
    </w:p>
    <w:p w14:paraId="260BD95F" w14:textId="0339B0E3" w:rsidR="003855E6" w:rsidRPr="00EC0E1A" w:rsidRDefault="007748BD" w:rsidP="00F14933">
      <w:pPr>
        <w:tabs>
          <w:tab w:val="left" w:pos="-13230"/>
          <w:tab w:val="left" w:pos="459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EC0E1A">
        <w:rPr>
          <w:rFonts w:asciiTheme="minorHAnsi" w:hAnsiTheme="minorHAnsi"/>
          <w:sz w:val="24"/>
          <w:szCs w:val="24"/>
        </w:rPr>
        <w:t xml:space="preserve">Distilled water reserves: </w:t>
      </w:r>
      <w:r w:rsidR="00117459" w:rsidRPr="00EC0E1A">
        <w:rPr>
          <w:rFonts w:asciiTheme="minorHAnsi" w:hAnsiTheme="minorHAnsi"/>
          <w:sz w:val="24"/>
          <w:szCs w:val="24"/>
        </w:rPr>
        <w:tab/>
      </w:r>
      <w:r w:rsidR="00A45B00">
        <w:rPr>
          <w:rFonts w:asciiTheme="minorHAnsi" w:hAnsiTheme="minorHAnsi"/>
          <w:sz w:val="24"/>
          <w:szCs w:val="24"/>
        </w:rPr>
        <w:t>4</w:t>
      </w:r>
      <w:r w:rsidR="003560AD">
        <w:rPr>
          <w:rFonts w:asciiTheme="minorHAnsi" w:hAnsiTheme="minorHAnsi"/>
          <w:sz w:val="24"/>
          <w:szCs w:val="24"/>
        </w:rPr>
        <w:t>0</w:t>
      </w:r>
      <w:r w:rsidR="006F2B1B" w:rsidRPr="00EC0E1A">
        <w:rPr>
          <w:rFonts w:asciiTheme="minorHAnsi" w:hAnsiTheme="minorHAnsi"/>
          <w:sz w:val="24"/>
          <w:szCs w:val="24"/>
        </w:rPr>
        <w:t xml:space="preserve"> gallons</w:t>
      </w:r>
    </w:p>
    <w:p w14:paraId="2C29AA20" w14:textId="77777777" w:rsidR="00810BE6" w:rsidRPr="00A45B00" w:rsidRDefault="00810BE6" w:rsidP="003745AB">
      <w:pPr>
        <w:tabs>
          <w:tab w:val="left" w:pos="-13230"/>
          <w:tab w:val="left" w:pos="4590"/>
          <w:tab w:val="left" w:pos="5940"/>
        </w:tabs>
        <w:rPr>
          <w:rFonts w:asciiTheme="minorHAnsi" w:hAnsiTheme="minorHAnsi"/>
          <w:b/>
          <w:sz w:val="24"/>
          <w:szCs w:val="24"/>
        </w:rPr>
      </w:pPr>
      <w:r w:rsidRPr="00A45B00">
        <w:rPr>
          <w:rFonts w:asciiTheme="minorHAnsi" w:hAnsiTheme="minorHAnsi"/>
          <w:b/>
          <w:sz w:val="24"/>
          <w:szCs w:val="24"/>
        </w:rPr>
        <w:lastRenderedPageBreak/>
        <w:t>Generator run times</w:t>
      </w:r>
    </w:p>
    <w:p w14:paraId="0812F3FC" w14:textId="2BDBF006" w:rsidR="0002524D" w:rsidRPr="00A45B00" w:rsidRDefault="0002524D" w:rsidP="5E3300C3">
      <w:pPr>
        <w:tabs>
          <w:tab w:val="left" w:pos="-13230"/>
          <w:tab w:val="left" w:pos="459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Kohler 30REOZJC (Speedwagon): </w:t>
      </w:r>
      <w:r w:rsidRPr="00A45B00">
        <w:rPr>
          <w:rFonts w:asciiTheme="minorHAnsi" w:hAnsiTheme="minorHAnsi"/>
          <w:sz w:val="24"/>
          <w:szCs w:val="24"/>
        </w:rPr>
        <w:tab/>
      </w:r>
      <w:r w:rsidR="0012786B">
        <w:rPr>
          <w:rFonts w:asciiTheme="minorHAnsi" w:hAnsiTheme="minorHAnsi"/>
          <w:sz w:val="24"/>
          <w:szCs w:val="24"/>
        </w:rPr>
        <w:t>0</w:t>
      </w:r>
      <w:r w:rsidRPr="00A45B00">
        <w:rPr>
          <w:rFonts w:asciiTheme="minorHAnsi" w:hAnsiTheme="minorHAnsi"/>
          <w:sz w:val="24"/>
          <w:szCs w:val="24"/>
        </w:rPr>
        <w:t xml:space="preserve"> hours </w:t>
      </w:r>
      <w:r w:rsidRPr="00A45B00">
        <w:rPr>
          <w:rFonts w:asciiTheme="minorHAnsi" w:hAnsiTheme="minorHAnsi"/>
          <w:sz w:val="24"/>
          <w:szCs w:val="24"/>
        </w:rPr>
        <w:tab/>
      </w:r>
      <w:r w:rsidRPr="00A45B00">
        <w:rPr>
          <w:rFonts w:asciiTheme="minorHAnsi" w:hAnsiTheme="minorHAnsi"/>
          <w:sz w:val="24"/>
          <w:szCs w:val="24"/>
        </w:rPr>
        <w:tab/>
        <w:t>(</w:t>
      </w:r>
      <w:r w:rsidR="003844AE" w:rsidRPr="00A45B00">
        <w:rPr>
          <w:rFonts w:asciiTheme="minorHAnsi" w:hAnsiTheme="minorHAnsi"/>
          <w:sz w:val="24"/>
          <w:szCs w:val="24"/>
        </w:rPr>
        <w:t>6</w:t>
      </w:r>
      <w:r w:rsidR="003560AD">
        <w:rPr>
          <w:rFonts w:asciiTheme="minorHAnsi" w:hAnsiTheme="minorHAnsi"/>
          <w:sz w:val="24"/>
          <w:szCs w:val="24"/>
        </w:rPr>
        <w:t>72</w:t>
      </w:r>
      <w:r w:rsidR="003844AE" w:rsidRPr="00A45B00">
        <w:rPr>
          <w:rFonts w:asciiTheme="minorHAnsi" w:hAnsiTheme="minorHAnsi"/>
          <w:sz w:val="24"/>
          <w:szCs w:val="24"/>
        </w:rPr>
        <w:t>.</w:t>
      </w:r>
      <w:r w:rsidR="003560AD">
        <w:rPr>
          <w:rFonts w:asciiTheme="minorHAnsi" w:hAnsiTheme="minorHAnsi"/>
          <w:sz w:val="24"/>
          <w:szCs w:val="24"/>
        </w:rPr>
        <w:t>6</w:t>
      </w:r>
      <w:r w:rsidRPr="00A45B00">
        <w:rPr>
          <w:rFonts w:asciiTheme="minorHAnsi" w:hAnsiTheme="minorHAnsi"/>
          <w:sz w:val="24"/>
          <w:szCs w:val="24"/>
        </w:rPr>
        <w:t xml:space="preserve"> on meter)</w:t>
      </w:r>
    </w:p>
    <w:p w14:paraId="5A26AD3D" w14:textId="28C01944" w:rsidR="0002524D" w:rsidRPr="00A45B00" w:rsidRDefault="0002524D" w:rsidP="5E3300C3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Kohler 40REOZK (Zeke): </w:t>
      </w:r>
      <w:r w:rsidRPr="00A45B00">
        <w:rPr>
          <w:rFonts w:asciiTheme="minorHAnsi" w:hAnsiTheme="minorHAnsi"/>
          <w:sz w:val="24"/>
          <w:szCs w:val="24"/>
        </w:rPr>
        <w:tab/>
      </w:r>
      <w:r w:rsidR="0012786B">
        <w:rPr>
          <w:rFonts w:asciiTheme="minorHAnsi" w:hAnsiTheme="minorHAnsi"/>
          <w:sz w:val="24"/>
          <w:szCs w:val="24"/>
        </w:rPr>
        <w:t>7</w:t>
      </w:r>
      <w:r w:rsidRPr="00A45B00">
        <w:rPr>
          <w:rFonts w:asciiTheme="minorHAnsi" w:hAnsiTheme="minorHAnsi"/>
          <w:sz w:val="24"/>
          <w:szCs w:val="24"/>
        </w:rPr>
        <w:t xml:space="preserve"> hours </w:t>
      </w:r>
      <w:r w:rsidRPr="00A45B00">
        <w:rPr>
          <w:rFonts w:asciiTheme="minorHAnsi" w:hAnsiTheme="minorHAnsi"/>
          <w:sz w:val="24"/>
          <w:szCs w:val="24"/>
        </w:rPr>
        <w:tab/>
      </w:r>
      <w:r w:rsidRPr="00A45B00">
        <w:rPr>
          <w:rFonts w:asciiTheme="minorHAnsi" w:hAnsiTheme="minorHAnsi"/>
          <w:sz w:val="24"/>
          <w:szCs w:val="24"/>
        </w:rPr>
        <w:tab/>
      </w:r>
      <w:r w:rsidR="003560AD">
        <w:rPr>
          <w:rFonts w:asciiTheme="minorHAnsi" w:hAnsiTheme="minorHAnsi"/>
          <w:sz w:val="24"/>
          <w:szCs w:val="24"/>
        </w:rPr>
        <w:tab/>
      </w:r>
      <w:r w:rsidRPr="00A45B00">
        <w:rPr>
          <w:rFonts w:asciiTheme="minorHAnsi" w:hAnsiTheme="minorHAnsi"/>
          <w:sz w:val="24"/>
          <w:szCs w:val="24"/>
        </w:rPr>
        <w:t>(</w:t>
      </w:r>
      <w:r w:rsidR="00A45B00" w:rsidRPr="00A45B00">
        <w:rPr>
          <w:rFonts w:asciiTheme="minorHAnsi" w:hAnsiTheme="minorHAnsi"/>
          <w:sz w:val="24"/>
          <w:szCs w:val="24"/>
        </w:rPr>
        <w:t>54</w:t>
      </w:r>
      <w:r w:rsidR="003560AD">
        <w:rPr>
          <w:rFonts w:asciiTheme="minorHAnsi" w:hAnsiTheme="minorHAnsi"/>
          <w:sz w:val="24"/>
          <w:szCs w:val="24"/>
        </w:rPr>
        <w:t>9</w:t>
      </w:r>
      <w:r w:rsidR="003844AE" w:rsidRPr="00A45B00">
        <w:rPr>
          <w:rFonts w:asciiTheme="minorHAnsi" w:hAnsiTheme="minorHAnsi"/>
          <w:sz w:val="24"/>
          <w:szCs w:val="24"/>
        </w:rPr>
        <w:t>.</w:t>
      </w:r>
      <w:r w:rsidR="003560AD">
        <w:rPr>
          <w:rFonts w:asciiTheme="minorHAnsi" w:hAnsiTheme="minorHAnsi"/>
          <w:sz w:val="24"/>
          <w:szCs w:val="24"/>
        </w:rPr>
        <w:t>1</w:t>
      </w:r>
      <w:r w:rsidRPr="00A45B00">
        <w:rPr>
          <w:rFonts w:asciiTheme="minorHAnsi" w:hAnsiTheme="minorHAnsi"/>
          <w:sz w:val="24"/>
          <w:szCs w:val="24"/>
        </w:rPr>
        <w:t xml:space="preserve"> on meter)</w:t>
      </w:r>
    </w:p>
    <w:p w14:paraId="214897C8" w14:textId="4901EB48" w:rsidR="0012786B" w:rsidRDefault="0012786B" w:rsidP="5E3300C3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Kohler 15REOZK (</w:t>
      </w:r>
      <w:proofErr w:type="spellStart"/>
      <w:r>
        <w:rPr>
          <w:rFonts w:asciiTheme="minorHAnsi" w:hAnsiTheme="minorHAnsi"/>
          <w:sz w:val="24"/>
          <w:szCs w:val="24"/>
        </w:rPr>
        <w:t>PeeVee</w:t>
      </w:r>
      <w:proofErr w:type="spellEnd"/>
      <w:r>
        <w:rPr>
          <w:rFonts w:asciiTheme="minorHAnsi" w:hAnsiTheme="minorHAnsi"/>
          <w:sz w:val="24"/>
          <w:szCs w:val="24"/>
        </w:rPr>
        <w:t xml:space="preserve"> Herman):</w:t>
      </w:r>
      <w:r>
        <w:rPr>
          <w:rFonts w:asciiTheme="minorHAnsi" w:hAnsiTheme="minorHAnsi"/>
          <w:sz w:val="24"/>
          <w:szCs w:val="24"/>
        </w:rPr>
        <w:tab/>
        <w:t>29.7 hours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(29.7 on meter)</w:t>
      </w:r>
    </w:p>
    <w:p w14:paraId="1F678614" w14:textId="53D8051A" w:rsidR="0002524D" w:rsidRPr="00D83DE0" w:rsidRDefault="0012786B" w:rsidP="5E3300C3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  <w:highlight w:val="yellow"/>
        </w:rPr>
      </w:pPr>
      <w:r>
        <w:rPr>
          <w:rFonts w:asciiTheme="minorHAnsi" w:hAnsiTheme="minorHAnsi"/>
          <w:sz w:val="24"/>
          <w:szCs w:val="24"/>
        </w:rPr>
        <w:t xml:space="preserve">Webasto: </w:t>
      </w:r>
      <w:r>
        <w:rPr>
          <w:rFonts w:asciiTheme="minorHAnsi" w:hAnsiTheme="minorHAnsi"/>
          <w:sz w:val="24"/>
          <w:szCs w:val="24"/>
        </w:rPr>
        <w:tab/>
        <w:t>5</w:t>
      </w:r>
      <w:r w:rsidR="0002524D" w:rsidRPr="00AB08F3">
        <w:rPr>
          <w:rFonts w:asciiTheme="minorHAnsi" w:hAnsiTheme="minorHAnsi"/>
          <w:sz w:val="24"/>
          <w:szCs w:val="24"/>
        </w:rPr>
        <w:t xml:space="preserve"> hours</w:t>
      </w:r>
    </w:p>
    <w:p w14:paraId="5DCD479C" w14:textId="274124C2" w:rsidR="005C0341" w:rsidRPr="00A45B00" w:rsidRDefault="005C0341" w:rsidP="005C0341">
      <w:pPr>
        <w:rPr>
          <w:rFonts w:asciiTheme="minorHAnsi" w:hAnsiTheme="minorHAnsi"/>
          <w:b/>
          <w:sz w:val="24"/>
          <w:szCs w:val="24"/>
        </w:rPr>
      </w:pPr>
      <w:r w:rsidRPr="00A45B00">
        <w:rPr>
          <w:rFonts w:asciiTheme="minorHAnsi" w:hAnsiTheme="minorHAnsi"/>
          <w:b/>
          <w:sz w:val="24"/>
          <w:szCs w:val="24"/>
        </w:rPr>
        <w:t>Power use</w:t>
      </w:r>
    </w:p>
    <w:p w14:paraId="6CF997DD" w14:textId="5C94C3F7" w:rsidR="00810BE6" w:rsidRPr="00A45B00" w:rsidRDefault="005C0341" w:rsidP="008B64CA">
      <w:pPr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>Facilities p</w:t>
      </w:r>
      <w:r w:rsidR="004D3832" w:rsidRPr="00A45B00">
        <w:rPr>
          <w:rFonts w:asciiTheme="minorHAnsi" w:hAnsiTheme="minorHAnsi"/>
          <w:sz w:val="24"/>
          <w:szCs w:val="24"/>
        </w:rPr>
        <w:t>ower u</w:t>
      </w:r>
      <w:r w:rsidRPr="00A45B00">
        <w:rPr>
          <w:rFonts w:asciiTheme="minorHAnsi" w:hAnsiTheme="minorHAnsi"/>
          <w:sz w:val="24"/>
          <w:szCs w:val="24"/>
        </w:rPr>
        <w:t>se</w:t>
      </w:r>
      <w:r w:rsidR="00810BE6" w:rsidRPr="00A45B00">
        <w:rPr>
          <w:rFonts w:asciiTheme="minorHAnsi" w:hAnsiTheme="minorHAnsi"/>
          <w:sz w:val="24"/>
          <w:szCs w:val="24"/>
        </w:rPr>
        <w:t>:</w:t>
      </w:r>
      <w:r w:rsidRPr="00A45B00">
        <w:rPr>
          <w:rFonts w:asciiTheme="minorHAnsi" w:hAnsiTheme="minorHAnsi"/>
          <w:sz w:val="24"/>
          <w:szCs w:val="24"/>
        </w:rPr>
        <w:t xml:space="preserve"> </w:t>
      </w:r>
      <w:r w:rsidR="00810BE6" w:rsidRPr="00A45B00">
        <w:rPr>
          <w:rFonts w:asciiTheme="minorHAnsi" w:hAnsiTheme="minorHAnsi"/>
          <w:sz w:val="24"/>
          <w:szCs w:val="24"/>
        </w:rPr>
        <w:t xml:space="preserve"> Start </w:t>
      </w:r>
      <w:r w:rsidR="008A44A1" w:rsidRPr="00A45B00">
        <w:rPr>
          <w:rFonts w:asciiTheme="minorHAnsi" w:hAnsiTheme="minorHAnsi"/>
          <w:sz w:val="24"/>
          <w:szCs w:val="24"/>
        </w:rPr>
        <w:t xml:space="preserve">= </w:t>
      </w:r>
      <w:r w:rsidR="0012786B">
        <w:rPr>
          <w:rFonts w:asciiTheme="minorHAnsi" w:hAnsiTheme="minorHAnsi"/>
          <w:sz w:val="24"/>
          <w:szCs w:val="24"/>
        </w:rPr>
        <w:t>89,137</w:t>
      </w:r>
      <w:r w:rsidR="00D74CF1" w:rsidRPr="00A45B00">
        <w:rPr>
          <w:rFonts w:asciiTheme="minorHAnsi" w:hAnsiTheme="minorHAnsi"/>
          <w:sz w:val="24"/>
          <w:szCs w:val="24"/>
        </w:rPr>
        <w:t xml:space="preserve">; </w:t>
      </w:r>
      <w:r w:rsidR="007F3B6D" w:rsidRPr="00A45B00">
        <w:rPr>
          <w:rFonts w:asciiTheme="minorHAnsi" w:hAnsiTheme="minorHAnsi"/>
          <w:sz w:val="24"/>
          <w:szCs w:val="24"/>
        </w:rPr>
        <w:t>E</w:t>
      </w:r>
      <w:r w:rsidR="00810BE6" w:rsidRPr="00A45B00">
        <w:rPr>
          <w:rFonts w:asciiTheme="minorHAnsi" w:hAnsiTheme="minorHAnsi"/>
          <w:sz w:val="24"/>
          <w:szCs w:val="24"/>
        </w:rPr>
        <w:t>nd =</w:t>
      </w:r>
      <w:r w:rsidR="0012786B">
        <w:rPr>
          <w:rFonts w:asciiTheme="minorHAnsi" w:hAnsiTheme="minorHAnsi"/>
          <w:sz w:val="24"/>
          <w:szCs w:val="24"/>
        </w:rPr>
        <w:t>89,710</w:t>
      </w:r>
      <w:r w:rsidR="00972F1E" w:rsidRPr="00A45B00">
        <w:rPr>
          <w:rFonts w:asciiTheme="minorHAnsi" w:hAnsiTheme="minorHAnsi"/>
          <w:sz w:val="24"/>
          <w:szCs w:val="24"/>
        </w:rPr>
        <w:t>;</w:t>
      </w:r>
      <w:r w:rsidR="00810BE6" w:rsidRPr="00A45B00">
        <w:rPr>
          <w:rFonts w:asciiTheme="minorHAnsi" w:hAnsiTheme="minorHAnsi"/>
          <w:sz w:val="24"/>
          <w:szCs w:val="24"/>
        </w:rPr>
        <w:t xml:space="preserve"> for total of </w:t>
      </w:r>
      <w:r w:rsidR="003844AE" w:rsidRPr="00A45B00">
        <w:rPr>
          <w:rFonts w:asciiTheme="minorHAnsi" w:hAnsiTheme="minorHAnsi"/>
          <w:sz w:val="24"/>
          <w:szCs w:val="24"/>
        </w:rPr>
        <w:t>5</w:t>
      </w:r>
      <w:r w:rsidR="003560AD">
        <w:rPr>
          <w:rFonts w:asciiTheme="minorHAnsi" w:hAnsiTheme="minorHAnsi"/>
          <w:sz w:val="24"/>
          <w:szCs w:val="24"/>
        </w:rPr>
        <w:t>7</w:t>
      </w:r>
      <w:r w:rsidR="0012786B">
        <w:rPr>
          <w:rFonts w:asciiTheme="minorHAnsi" w:hAnsiTheme="minorHAnsi"/>
          <w:sz w:val="24"/>
          <w:szCs w:val="24"/>
        </w:rPr>
        <w:t>3</w:t>
      </w:r>
      <w:r w:rsidR="008B64CA" w:rsidRPr="00A45B00">
        <w:rPr>
          <w:rFonts w:asciiTheme="minorHAnsi" w:hAnsiTheme="minorHAnsi"/>
          <w:sz w:val="24"/>
          <w:szCs w:val="24"/>
        </w:rPr>
        <w:t xml:space="preserve"> </w:t>
      </w:r>
      <w:r w:rsidR="004D3832" w:rsidRPr="00A45B00">
        <w:rPr>
          <w:rFonts w:asciiTheme="minorHAnsi" w:hAnsiTheme="minorHAnsi"/>
          <w:sz w:val="24"/>
          <w:szCs w:val="24"/>
        </w:rPr>
        <w:t>kWh</w:t>
      </w:r>
    </w:p>
    <w:p w14:paraId="38A2D1C8" w14:textId="77777777" w:rsidR="00326473" w:rsidRDefault="00326473" w:rsidP="00DD55A4">
      <w:pPr>
        <w:rPr>
          <w:rFonts w:asciiTheme="minorHAnsi" w:hAnsiTheme="minorHAnsi"/>
          <w:b/>
          <w:bCs/>
          <w:sz w:val="24"/>
          <w:szCs w:val="24"/>
        </w:rPr>
      </w:pPr>
    </w:p>
    <w:p w14:paraId="3FDBBCB5" w14:textId="77777777" w:rsidR="00A46A49" w:rsidRPr="00A45B00" w:rsidRDefault="00A46A49" w:rsidP="00DD55A4">
      <w:pPr>
        <w:rPr>
          <w:rFonts w:asciiTheme="minorHAnsi" w:hAnsiTheme="minorHAnsi"/>
          <w:b/>
          <w:bCs/>
          <w:sz w:val="24"/>
          <w:szCs w:val="24"/>
        </w:rPr>
      </w:pPr>
    </w:p>
    <w:p w14:paraId="3E43F54B" w14:textId="77777777" w:rsidR="00810BE6" w:rsidRPr="00A45B00" w:rsidRDefault="00810BE6" w:rsidP="00DD55A4">
      <w:pPr>
        <w:rPr>
          <w:rFonts w:asciiTheme="minorHAnsi" w:hAnsiTheme="minorHAnsi"/>
          <w:b/>
          <w:sz w:val="24"/>
          <w:szCs w:val="24"/>
        </w:rPr>
      </w:pPr>
      <w:r w:rsidRPr="00A45B00">
        <w:rPr>
          <w:rFonts w:asciiTheme="minorHAnsi" w:hAnsiTheme="minorHAnsi"/>
          <w:b/>
          <w:bCs/>
          <w:sz w:val="24"/>
          <w:szCs w:val="24"/>
        </w:rPr>
        <w:t>Fuel Reserves</w:t>
      </w:r>
    </w:p>
    <w:p w14:paraId="4980CAF5" w14:textId="09D608C7" w:rsidR="00935544" w:rsidRPr="00A45B00" w:rsidRDefault="00620866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>Diesel</w:t>
      </w:r>
      <w:r w:rsidR="00935544" w:rsidRPr="00A45B00">
        <w:rPr>
          <w:rFonts w:asciiTheme="minorHAnsi" w:hAnsiTheme="minorHAnsi"/>
          <w:sz w:val="24"/>
          <w:szCs w:val="24"/>
        </w:rPr>
        <w:t xml:space="preserve"> </w:t>
      </w:r>
      <w:r w:rsidR="00BE0C5B" w:rsidRPr="00A45B00">
        <w:rPr>
          <w:rFonts w:asciiTheme="minorHAnsi" w:hAnsiTheme="minorHAnsi"/>
          <w:sz w:val="24"/>
          <w:szCs w:val="24"/>
        </w:rPr>
        <w:t>used</w:t>
      </w:r>
      <w:r w:rsidR="00D74CF1" w:rsidRPr="00A45B00">
        <w:rPr>
          <w:rFonts w:asciiTheme="minorHAnsi" w:hAnsiTheme="minorHAnsi"/>
          <w:sz w:val="24"/>
          <w:szCs w:val="24"/>
        </w:rPr>
        <w:t>:</w:t>
      </w:r>
      <w:r w:rsidR="00935544" w:rsidRPr="00A45B00">
        <w:rPr>
          <w:rFonts w:asciiTheme="minorHAnsi" w:hAnsiTheme="minorHAnsi"/>
          <w:sz w:val="24"/>
          <w:szCs w:val="24"/>
        </w:rPr>
        <w:t xml:space="preserve"> </w:t>
      </w:r>
      <w:r w:rsidR="005C0341" w:rsidRPr="00A45B00">
        <w:rPr>
          <w:rFonts w:asciiTheme="minorHAnsi" w:hAnsiTheme="minorHAnsi"/>
          <w:sz w:val="24"/>
          <w:szCs w:val="24"/>
        </w:rPr>
        <w:tab/>
      </w:r>
      <w:r w:rsidR="0012786B">
        <w:rPr>
          <w:rFonts w:asciiTheme="minorHAnsi" w:hAnsiTheme="minorHAnsi"/>
          <w:sz w:val="24"/>
          <w:szCs w:val="24"/>
        </w:rPr>
        <w:t>24</w:t>
      </w:r>
      <w:r w:rsidR="003560AD">
        <w:rPr>
          <w:rFonts w:asciiTheme="minorHAnsi" w:hAnsiTheme="minorHAnsi"/>
          <w:sz w:val="24"/>
          <w:szCs w:val="24"/>
        </w:rPr>
        <w:t>.</w:t>
      </w:r>
      <w:r w:rsidR="0012786B">
        <w:rPr>
          <w:rFonts w:asciiTheme="minorHAnsi" w:hAnsiTheme="minorHAnsi"/>
          <w:sz w:val="24"/>
          <w:szCs w:val="24"/>
        </w:rPr>
        <w:t>6</w:t>
      </w:r>
      <w:r w:rsidR="008B429D" w:rsidRPr="00A45B00">
        <w:rPr>
          <w:rFonts w:asciiTheme="minorHAnsi" w:hAnsiTheme="minorHAnsi"/>
          <w:sz w:val="24"/>
          <w:szCs w:val="24"/>
        </w:rPr>
        <w:t xml:space="preserve"> </w:t>
      </w:r>
      <w:r w:rsidRPr="00A45B00">
        <w:rPr>
          <w:rFonts w:asciiTheme="minorHAnsi" w:hAnsiTheme="minorHAnsi"/>
          <w:sz w:val="24"/>
          <w:szCs w:val="24"/>
        </w:rPr>
        <w:t>gallons</w:t>
      </w:r>
    </w:p>
    <w:p w14:paraId="5E436F03" w14:textId="298D03C0" w:rsidR="00810BE6" w:rsidRPr="00A45B00" w:rsidRDefault="008B429D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>Diesel drums</w:t>
      </w:r>
      <w:r w:rsidR="00810BE6" w:rsidRPr="00A45B00">
        <w:rPr>
          <w:rFonts w:asciiTheme="minorHAnsi" w:hAnsiTheme="minorHAnsi"/>
          <w:sz w:val="24"/>
          <w:szCs w:val="24"/>
        </w:rPr>
        <w:t xml:space="preserve">: </w:t>
      </w:r>
      <w:r w:rsidR="0012786B">
        <w:rPr>
          <w:rFonts w:asciiTheme="minorHAnsi" w:hAnsiTheme="minorHAnsi"/>
          <w:sz w:val="24"/>
          <w:szCs w:val="24"/>
        </w:rPr>
        <w:t>7</w:t>
      </w:r>
      <w:r w:rsidR="00620866" w:rsidRPr="00A45B00">
        <w:rPr>
          <w:rFonts w:asciiTheme="minorHAnsi" w:hAnsiTheme="minorHAnsi"/>
          <w:sz w:val="24"/>
          <w:szCs w:val="24"/>
        </w:rPr>
        <w:t>@</w:t>
      </w:r>
      <w:r w:rsidRPr="00A45B00">
        <w:rPr>
          <w:rFonts w:asciiTheme="minorHAnsi" w:hAnsiTheme="minorHAnsi"/>
          <w:sz w:val="24"/>
          <w:szCs w:val="24"/>
        </w:rPr>
        <w:t>5</w:t>
      </w:r>
      <w:r w:rsidR="00810BE6" w:rsidRPr="00A45B00">
        <w:rPr>
          <w:rFonts w:asciiTheme="minorHAnsi" w:hAnsiTheme="minorHAnsi"/>
          <w:sz w:val="24"/>
          <w:szCs w:val="24"/>
        </w:rPr>
        <w:t>5g</w:t>
      </w:r>
      <w:r w:rsidR="0012786B">
        <w:rPr>
          <w:rFonts w:asciiTheme="minorHAnsi" w:hAnsiTheme="minorHAnsi"/>
          <w:sz w:val="24"/>
          <w:szCs w:val="24"/>
        </w:rPr>
        <w:t>al + 30 gal</w:t>
      </w:r>
      <w:r w:rsidR="005C0341" w:rsidRPr="00A45B00">
        <w:rPr>
          <w:rFonts w:asciiTheme="minorHAnsi" w:hAnsiTheme="minorHAnsi"/>
          <w:sz w:val="24"/>
          <w:szCs w:val="24"/>
        </w:rPr>
        <w:tab/>
      </w:r>
      <w:r w:rsidR="0012786B">
        <w:rPr>
          <w:rFonts w:asciiTheme="minorHAnsi" w:hAnsiTheme="minorHAnsi"/>
          <w:sz w:val="24"/>
          <w:szCs w:val="24"/>
        </w:rPr>
        <w:t>415</w:t>
      </w:r>
      <w:r w:rsidR="00810BE6" w:rsidRPr="00A45B00">
        <w:rPr>
          <w:rFonts w:asciiTheme="minorHAnsi" w:hAnsiTheme="minorHAnsi"/>
          <w:sz w:val="24"/>
          <w:szCs w:val="24"/>
        </w:rPr>
        <w:t xml:space="preserve"> gallons</w:t>
      </w:r>
    </w:p>
    <w:p w14:paraId="55FAEA52" w14:textId="4EED1ACC" w:rsidR="0002524D" w:rsidRPr="00A45B00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>Kohler 15R</w:t>
      </w:r>
      <w:r w:rsidR="003560AD">
        <w:rPr>
          <w:rFonts w:asciiTheme="minorHAnsi" w:hAnsiTheme="minorHAnsi"/>
          <w:sz w:val="24"/>
          <w:szCs w:val="24"/>
        </w:rPr>
        <w:t>EOZK</w:t>
      </w:r>
      <w:r w:rsidRPr="00A45B00">
        <w:rPr>
          <w:rFonts w:asciiTheme="minorHAnsi" w:hAnsiTheme="minorHAnsi"/>
          <w:sz w:val="24"/>
          <w:szCs w:val="24"/>
        </w:rPr>
        <w:t xml:space="preserve"> (</w:t>
      </w:r>
      <w:r w:rsidR="003560AD">
        <w:rPr>
          <w:rFonts w:asciiTheme="minorHAnsi" w:hAnsiTheme="minorHAnsi"/>
          <w:sz w:val="24"/>
          <w:szCs w:val="24"/>
        </w:rPr>
        <w:t xml:space="preserve">PV) Tank: </w:t>
      </w:r>
      <w:r w:rsidR="003560AD">
        <w:rPr>
          <w:rFonts w:asciiTheme="minorHAnsi" w:hAnsiTheme="minorHAnsi"/>
          <w:sz w:val="24"/>
          <w:szCs w:val="24"/>
        </w:rPr>
        <w:tab/>
        <w:t>3/4</w:t>
      </w:r>
    </w:p>
    <w:p w14:paraId="15FC385D" w14:textId="0255C185" w:rsidR="0002524D" w:rsidRPr="00A45B00" w:rsidRDefault="0002524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Kohler 30REOZJC (Speedwagon) Tank: </w:t>
      </w:r>
      <w:r w:rsidRPr="00A45B00">
        <w:rPr>
          <w:rFonts w:asciiTheme="minorHAnsi" w:hAnsiTheme="minorHAnsi"/>
          <w:sz w:val="24"/>
          <w:szCs w:val="24"/>
        </w:rPr>
        <w:tab/>
        <w:t>Full</w:t>
      </w:r>
    </w:p>
    <w:p w14:paraId="080B02D5" w14:textId="77777777" w:rsidR="0002524D" w:rsidRPr="00A45B00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Kohler 40REOZK (Zeke) Tank: </w:t>
      </w:r>
      <w:r w:rsidRPr="00A45B00">
        <w:rPr>
          <w:rFonts w:asciiTheme="minorHAnsi" w:hAnsiTheme="minorHAnsi"/>
          <w:sz w:val="24"/>
          <w:szCs w:val="24"/>
        </w:rPr>
        <w:tab/>
        <w:t>Full</w:t>
      </w:r>
    </w:p>
    <w:p w14:paraId="09B91271" w14:textId="77777777" w:rsidR="0002524D" w:rsidRPr="00A45B00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Webasto Tank: </w:t>
      </w:r>
      <w:r w:rsidRPr="00A45B00">
        <w:rPr>
          <w:rFonts w:asciiTheme="minorHAnsi" w:hAnsiTheme="minorHAnsi"/>
          <w:sz w:val="24"/>
          <w:szCs w:val="24"/>
        </w:rPr>
        <w:tab/>
        <w:t>Full</w:t>
      </w:r>
    </w:p>
    <w:p w14:paraId="0BB85DAB" w14:textId="1EB9514E" w:rsidR="0002524D" w:rsidRPr="00A45B00" w:rsidRDefault="0002524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>Gasoline for portable generator</w:t>
      </w:r>
      <w:r w:rsidR="00A45B00" w:rsidRPr="00A45B00">
        <w:rPr>
          <w:rFonts w:asciiTheme="minorHAnsi" w:hAnsiTheme="minorHAnsi"/>
          <w:sz w:val="24"/>
          <w:szCs w:val="24"/>
        </w:rPr>
        <w:t>/boats</w:t>
      </w:r>
      <w:r w:rsidRPr="00A45B00">
        <w:rPr>
          <w:rFonts w:asciiTheme="minorHAnsi" w:hAnsiTheme="minorHAnsi"/>
          <w:sz w:val="24"/>
          <w:szCs w:val="24"/>
        </w:rPr>
        <w:t xml:space="preserve">: </w:t>
      </w:r>
      <w:r w:rsidRPr="00A45B00">
        <w:rPr>
          <w:rFonts w:asciiTheme="minorHAnsi" w:hAnsiTheme="minorHAnsi"/>
          <w:sz w:val="24"/>
          <w:szCs w:val="24"/>
        </w:rPr>
        <w:tab/>
      </w:r>
      <w:r w:rsidR="00A45B00" w:rsidRPr="00A45B00">
        <w:rPr>
          <w:rFonts w:asciiTheme="minorHAnsi" w:hAnsiTheme="minorHAnsi"/>
          <w:sz w:val="24"/>
          <w:szCs w:val="24"/>
        </w:rPr>
        <w:t>2</w:t>
      </w:r>
      <w:r w:rsidR="0012786B">
        <w:rPr>
          <w:rFonts w:asciiTheme="minorHAnsi" w:hAnsiTheme="minorHAnsi"/>
          <w:sz w:val="24"/>
          <w:szCs w:val="24"/>
        </w:rPr>
        <w:t>5</w:t>
      </w:r>
      <w:r w:rsidRPr="00A45B00">
        <w:rPr>
          <w:rFonts w:asciiTheme="minorHAnsi" w:hAnsiTheme="minorHAnsi"/>
          <w:sz w:val="24"/>
          <w:szCs w:val="24"/>
        </w:rPr>
        <w:t xml:space="preserve"> gallons</w:t>
      </w:r>
    </w:p>
    <w:p w14:paraId="3AEE2B95" w14:textId="691B5938" w:rsidR="0002524D" w:rsidRPr="00A45B00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6 gallon boat tank:  </w:t>
      </w:r>
      <w:r w:rsidRPr="00A45B00">
        <w:rPr>
          <w:rFonts w:asciiTheme="minorHAnsi" w:hAnsiTheme="minorHAnsi"/>
          <w:sz w:val="24"/>
          <w:szCs w:val="24"/>
        </w:rPr>
        <w:tab/>
        <w:t>Full</w:t>
      </w:r>
    </w:p>
    <w:p w14:paraId="5E0AD163" w14:textId="79D7794D" w:rsidR="0002524D" w:rsidRPr="00A45B00" w:rsidRDefault="0002524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3 gallon boat tank: </w:t>
      </w:r>
      <w:r w:rsidRPr="00A45B00">
        <w:rPr>
          <w:rFonts w:asciiTheme="minorHAnsi" w:hAnsiTheme="minorHAnsi"/>
          <w:sz w:val="24"/>
          <w:szCs w:val="24"/>
        </w:rPr>
        <w:tab/>
        <w:t>Full</w:t>
      </w:r>
    </w:p>
    <w:p w14:paraId="41749603" w14:textId="77777777" w:rsidR="00043B1F" w:rsidRPr="00A45B00" w:rsidRDefault="00043B1F" w:rsidP="00043B1F">
      <w:pPr>
        <w:rPr>
          <w:rFonts w:asciiTheme="minorHAnsi" w:hAnsiTheme="minorHAnsi"/>
          <w:b/>
          <w:sz w:val="24"/>
          <w:szCs w:val="24"/>
        </w:rPr>
      </w:pPr>
      <w:r w:rsidRPr="00A45B00">
        <w:rPr>
          <w:rFonts w:asciiTheme="minorHAnsi" w:hAnsiTheme="minorHAnsi"/>
          <w:b/>
          <w:sz w:val="24"/>
          <w:szCs w:val="24"/>
        </w:rPr>
        <w:t>Water Reserves</w:t>
      </w:r>
    </w:p>
    <w:p w14:paraId="30ABC9CE" w14:textId="301C10CB" w:rsidR="00043B1F" w:rsidRPr="00A45B00" w:rsidRDefault="00043B1F" w:rsidP="00043B1F">
      <w:pPr>
        <w:ind w:left="4050" w:hanging="333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Water used this month:  Start = </w:t>
      </w:r>
      <w:r w:rsidR="0012786B">
        <w:rPr>
          <w:rFonts w:asciiTheme="minorHAnsi" w:hAnsiTheme="minorHAnsi"/>
          <w:sz w:val="24"/>
          <w:szCs w:val="24"/>
        </w:rPr>
        <w:t>307,406</w:t>
      </w:r>
      <w:r w:rsidRPr="00A45B00">
        <w:rPr>
          <w:rFonts w:asciiTheme="minorHAnsi" w:hAnsiTheme="minorHAnsi"/>
          <w:sz w:val="24"/>
          <w:szCs w:val="24"/>
        </w:rPr>
        <w:t>; End =</w:t>
      </w:r>
      <w:r w:rsidR="0012786B">
        <w:rPr>
          <w:rFonts w:asciiTheme="minorHAnsi" w:hAnsiTheme="minorHAnsi"/>
          <w:sz w:val="24"/>
          <w:szCs w:val="24"/>
        </w:rPr>
        <w:t>309,723</w:t>
      </w:r>
      <w:r w:rsidRPr="00A45B00">
        <w:rPr>
          <w:rFonts w:asciiTheme="minorHAnsi" w:hAnsiTheme="minorHAnsi"/>
          <w:sz w:val="24"/>
          <w:szCs w:val="24"/>
        </w:rPr>
        <w:t xml:space="preserve">; for a total of </w:t>
      </w:r>
      <w:r w:rsidR="003844AE" w:rsidRPr="00A45B00">
        <w:rPr>
          <w:rFonts w:asciiTheme="minorHAnsi" w:hAnsiTheme="minorHAnsi"/>
          <w:sz w:val="24"/>
          <w:szCs w:val="24"/>
        </w:rPr>
        <w:t>2,</w:t>
      </w:r>
      <w:r w:rsidR="0012786B">
        <w:rPr>
          <w:rFonts w:asciiTheme="minorHAnsi" w:hAnsiTheme="minorHAnsi"/>
          <w:sz w:val="24"/>
          <w:szCs w:val="24"/>
        </w:rPr>
        <w:t>317</w:t>
      </w:r>
      <w:r w:rsidR="00606C85" w:rsidRPr="00A45B00">
        <w:rPr>
          <w:rFonts w:asciiTheme="minorHAnsi" w:hAnsiTheme="minorHAnsi"/>
          <w:sz w:val="24"/>
          <w:szCs w:val="24"/>
        </w:rPr>
        <w:t xml:space="preserve"> </w:t>
      </w:r>
      <w:r w:rsidRPr="00A45B00">
        <w:rPr>
          <w:rFonts w:asciiTheme="minorHAnsi" w:hAnsiTheme="minorHAnsi"/>
          <w:sz w:val="24"/>
          <w:szCs w:val="24"/>
        </w:rPr>
        <w:t>gallons</w:t>
      </w:r>
    </w:p>
    <w:p w14:paraId="4969C013" w14:textId="6323B45F" w:rsidR="00043B1F" w:rsidRPr="00A45B00" w:rsidRDefault="0012786B" w:rsidP="00043B1F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Cistern:</w:t>
      </w:r>
      <w:r>
        <w:rPr>
          <w:rFonts w:asciiTheme="minorHAnsi" w:hAnsiTheme="minorHAnsi"/>
          <w:sz w:val="24"/>
          <w:szCs w:val="24"/>
        </w:rPr>
        <w:tab/>
        <w:t>6</w:t>
      </w:r>
      <w:r w:rsidR="00043B1F" w:rsidRPr="00A45B00">
        <w:rPr>
          <w:rFonts w:asciiTheme="minorHAnsi" w:hAnsiTheme="minorHAnsi"/>
          <w:sz w:val="24"/>
          <w:szCs w:val="24"/>
        </w:rPr>
        <w:t>’ or ~</w:t>
      </w:r>
      <w:r w:rsidR="00A317E6" w:rsidRPr="00A45B00">
        <w:rPr>
          <w:rFonts w:asciiTheme="minorHAnsi" w:hAnsiTheme="minorHAnsi"/>
          <w:sz w:val="24"/>
          <w:szCs w:val="24"/>
        </w:rPr>
        <w:t>7</w:t>
      </w:r>
      <w:r>
        <w:rPr>
          <w:rFonts w:asciiTheme="minorHAnsi" w:hAnsiTheme="minorHAnsi"/>
          <w:sz w:val="24"/>
          <w:szCs w:val="24"/>
        </w:rPr>
        <w:t>5</w:t>
      </w:r>
      <w:r w:rsidR="00A317E6" w:rsidRPr="00A45B00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>0</w:t>
      </w:r>
      <w:r w:rsidR="003844AE" w:rsidRPr="00A45B00">
        <w:rPr>
          <w:rFonts w:asciiTheme="minorHAnsi" w:hAnsiTheme="minorHAnsi"/>
          <w:sz w:val="24"/>
          <w:szCs w:val="24"/>
        </w:rPr>
        <w:t>00</w:t>
      </w:r>
      <w:r w:rsidR="00043B1F" w:rsidRPr="00A45B00">
        <w:rPr>
          <w:rFonts w:asciiTheme="minorHAnsi" w:hAnsiTheme="minorHAnsi"/>
          <w:sz w:val="24"/>
          <w:szCs w:val="24"/>
        </w:rPr>
        <w:t xml:space="preserve"> gallons</w:t>
      </w:r>
    </w:p>
    <w:p w14:paraId="78FA6361" w14:textId="77777777" w:rsidR="00043B1F" w:rsidRPr="00AB08F3" w:rsidRDefault="00043B1F" w:rsidP="00043B1F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Gravity Tank: </w:t>
      </w:r>
      <w:r w:rsidRPr="00A45B00">
        <w:rPr>
          <w:rFonts w:asciiTheme="minorHAnsi" w:hAnsiTheme="minorHAnsi"/>
          <w:sz w:val="24"/>
          <w:szCs w:val="24"/>
        </w:rPr>
        <w:tab/>
        <w:t>empty</w:t>
      </w:r>
    </w:p>
    <w:p w14:paraId="38C36F35" w14:textId="0E05E770" w:rsidR="00043B1F" w:rsidRDefault="0012786B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Settling Tank: </w:t>
      </w:r>
      <w:r>
        <w:rPr>
          <w:rFonts w:asciiTheme="minorHAnsi" w:hAnsiTheme="minorHAnsi"/>
          <w:sz w:val="24"/>
          <w:szCs w:val="24"/>
        </w:rPr>
        <w:tab/>
        <w:t>2</w:t>
      </w:r>
      <w:r w:rsidR="003560AD">
        <w:rPr>
          <w:rFonts w:asciiTheme="minorHAnsi" w:hAnsiTheme="minorHAnsi"/>
          <w:sz w:val="24"/>
          <w:szCs w:val="24"/>
        </w:rPr>
        <w:t>’</w:t>
      </w:r>
    </w:p>
    <w:p w14:paraId="5743A6AA" w14:textId="5C9A39FC" w:rsidR="003560AD" w:rsidRPr="009D0B5E" w:rsidRDefault="003560A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Drinking water:</w:t>
      </w:r>
      <w:r>
        <w:rPr>
          <w:rFonts w:asciiTheme="minorHAnsi" w:hAnsiTheme="minorHAnsi"/>
          <w:sz w:val="24"/>
          <w:szCs w:val="24"/>
        </w:rPr>
        <w:tab/>
        <w:t>15 5-gal jugs</w:t>
      </w:r>
    </w:p>
    <w:p w14:paraId="15DB33C0" w14:textId="77777777" w:rsidR="00185D6B" w:rsidRPr="00433631" w:rsidRDefault="00185D6B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7AB03DA8" w14:textId="77777777" w:rsidR="00810BE6" w:rsidRPr="00B64C2D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E425E9">
        <w:rPr>
          <w:rFonts w:asciiTheme="minorHAnsi" w:hAnsiTheme="minorHAnsi"/>
          <w:b/>
          <w:color w:val="005A9E"/>
          <w:sz w:val="32"/>
          <w:szCs w:val="32"/>
        </w:rPr>
        <w:t>Sightseeing Boats</w:t>
      </w:r>
    </w:p>
    <w:p w14:paraId="51E1BA48" w14:textId="16E257BB" w:rsidR="000F180F" w:rsidRDefault="00803F90" w:rsidP="00DD55A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No sightseeing boats visited the island this month.</w:t>
      </w:r>
    </w:p>
    <w:p w14:paraId="5071F9C7" w14:textId="77777777" w:rsidR="000F180F" w:rsidRPr="00433631" w:rsidRDefault="000F180F" w:rsidP="00DD55A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78592660" w14:textId="3D82A8A4" w:rsidR="00810BE6" w:rsidRPr="00FA72D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FA72D3">
        <w:rPr>
          <w:rFonts w:asciiTheme="minorHAnsi" w:hAnsiTheme="minorHAnsi"/>
          <w:b/>
          <w:color w:val="005A9E"/>
          <w:sz w:val="32"/>
          <w:szCs w:val="32"/>
        </w:rPr>
        <w:t>Non-breeding birds</w:t>
      </w:r>
    </w:p>
    <w:p w14:paraId="2022C5B7" w14:textId="500DBB3D" w:rsidR="008A5114" w:rsidRPr="00A10595" w:rsidRDefault="00B74F18" w:rsidP="00267AAA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Pacific Loon, </w:t>
      </w:r>
      <w:r w:rsidR="003560AD">
        <w:rPr>
          <w:rFonts w:asciiTheme="minorHAnsi" w:hAnsiTheme="minorHAnsi"/>
          <w:sz w:val="24"/>
          <w:szCs w:val="24"/>
        </w:rPr>
        <w:t>Eared Grebe</w:t>
      </w:r>
      <w:r w:rsidR="00874A06">
        <w:rPr>
          <w:rFonts w:asciiTheme="minorHAnsi" w:hAnsiTheme="minorHAnsi"/>
          <w:sz w:val="24"/>
          <w:szCs w:val="24"/>
        </w:rPr>
        <w:t xml:space="preserve">, </w:t>
      </w:r>
      <w:r w:rsidR="00267AAA" w:rsidRPr="00B64C2D">
        <w:rPr>
          <w:rFonts w:asciiTheme="minorHAnsi" w:hAnsiTheme="minorHAnsi"/>
          <w:sz w:val="24"/>
          <w:szCs w:val="24"/>
        </w:rPr>
        <w:t>Sooty Shearwater, Brown Booby, Northern Gannet, Brown Pelican,</w:t>
      </w:r>
      <w:r w:rsidR="00874A06">
        <w:rPr>
          <w:rFonts w:asciiTheme="minorHAnsi" w:hAnsiTheme="minorHAnsi"/>
          <w:sz w:val="24"/>
          <w:szCs w:val="24"/>
        </w:rPr>
        <w:t xml:space="preserve"> </w:t>
      </w:r>
      <w:r w:rsidR="00DC494A">
        <w:rPr>
          <w:rFonts w:asciiTheme="minorHAnsi" w:hAnsiTheme="minorHAnsi"/>
          <w:sz w:val="24"/>
          <w:szCs w:val="24"/>
        </w:rPr>
        <w:t>Canada Goose</w:t>
      </w:r>
      <w:r w:rsidR="00025CF3">
        <w:rPr>
          <w:rFonts w:asciiTheme="minorHAnsi" w:hAnsiTheme="minorHAnsi"/>
          <w:sz w:val="24"/>
          <w:szCs w:val="24"/>
        </w:rPr>
        <w:t xml:space="preserve">, </w:t>
      </w:r>
      <w:r w:rsidR="001A1E2A">
        <w:rPr>
          <w:rFonts w:asciiTheme="minorHAnsi" w:hAnsiTheme="minorHAnsi"/>
          <w:sz w:val="24"/>
          <w:szCs w:val="24"/>
        </w:rPr>
        <w:t xml:space="preserve">Surf Scoter, </w:t>
      </w:r>
      <w:r w:rsidR="00D23F75" w:rsidRPr="00B64C2D">
        <w:rPr>
          <w:rFonts w:asciiTheme="minorHAnsi" w:hAnsiTheme="minorHAnsi"/>
          <w:sz w:val="24"/>
          <w:szCs w:val="24"/>
        </w:rPr>
        <w:t xml:space="preserve">Peregrine Falcon, </w:t>
      </w:r>
      <w:r w:rsidR="00E06949">
        <w:rPr>
          <w:rFonts w:asciiTheme="minorHAnsi" w:hAnsiTheme="minorHAnsi"/>
          <w:sz w:val="24"/>
          <w:szCs w:val="24"/>
        </w:rPr>
        <w:t xml:space="preserve">Wandering Tattler, </w:t>
      </w:r>
      <w:r w:rsidR="00D23F75" w:rsidRPr="00B64C2D">
        <w:rPr>
          <w:rFonts w:asciiTheme="minorHAnsi" w:hAnsiTheme="minorHAnsi"/>
          <w:sz w:val="24"/>
          <w:szCs w:val="24"/>
        </w:rPr>
        <w:t>Whimbrel</w:t>
      </w:r>
      <w:r w:rsidR="008E186D" w:rsidRPr="00B64C2D">
        <w:rPr>
          <w:rFonts w:asciiTheme="minorHAnsi" w:hAnsiTheme="minorHAnsi"/>
          <w:sz w:val="24"/>
          <w:szCs w:val="24"/>
        </w:rPr>
        <w:t>,</w:t>
      </w:r>
      <w:r w:rsidR="008E186D" w:rsidRPr="00B64C2D">
        <w:rPr>
          <w:rFonts w:asciiTheme="minorHAnsi" w:hAnsiTheme="minorHAnsi"/>
          <w:b/>
          <w:sz w:val="24"/>
          <w:szCs w:val="24"/>
        </w:rPr>
        <w:t xml:space="preserve"> </w:t>
      </w:r>
      <w:r w:rsidR="00E06949" w:rsidRPr="00E06949">
        <w:rPr>
          <w:rFonts w:asciiTheme="minorHAnsi" w:hAnsiTheme="minorHAnsi"/>
          <w:sz w:val="24"/>
          <w:szCs w:val="24"/>
        </w:rPr>
        <w:t xml:space="preserve">Ruddy Turnstone, Black </w:t>
      </w:r>
      <w:r w:rsidR="00E06949" w:rsidRPr="00874A06">
        <w:rPr>
          <w:rFonts w:asciiTheme="minorHAnsi" w:hAnsiTheme="minorHAnsi"/>
          <w:sz w:val="24"/>
          <w:szCs w:val="24"/>
        </w:rPr>
        <w:t>Turnstone</w:t>
      </w:r>
      <w:r w:rsidR="00DC494A">
        <w:rPr>
          <w:rFonts w:asciiTheme="minorHAnsi" w:hAnsiTheme="minorHAnsi"/>
          <w:sz w:val="24"/>
          <w:szCs w:val="24"/>
        </w:rPr>
        <w:t>, Rock Sandpiper</w:t>
      </w:r>
      <w:r w:rsidR="00A10595">
        <w:rPr>
          <w:rFonts w:asciiTheme="minorHAnsi" w:hAnsiTheme="minorHAnsi"/>
          <w:sz w:val="24"/>
          <w:szCs w:val="24"/>
        </w:rPr>
        <w:t>,</w:t>
      </w:r>
      <w:r w:rsidR="00874A06">
        <w:rPr>
          <w:rFonts w:asciiTheme="minorHAnsi" w:hAnsiTheme="minorHAnsi"/>
          <w:sz w:val="24"/>
          <w:szCs w:val="24"/>
        </w:rPr>
        <w:t xml:space="preserve"> California Gull, </w:t>
      </w:r>
      <w:r w:rsidR="00A10595">
        <w:rPr>
          <w:rFonts w:asciiTheme="minorHAnsi" w:hAnsiTheme="minorHAnsi"/>
          <w:sz w:val="24"/>
          <w:szCs w:val="24"/>
        </w:rPr>
        <w:t xml:space="preserve">Herring Gull, </w:t>
      </w:r>
      <w:r w:rsidR="001A1E2A">
        <w:rPr>
          <w:rFonts w:asciiTheme="minorHAnsi" w:hAnsiTheme="minorHAnsi"/>
          <w:sz w:val="24"/>
          <w:szCs w:val="24"/>
        </w:rPr>
        <w:t xml:space="preserve">Thayer’s Gull, Glaucous-winged Gull, </w:t>
      </w:r>
      <w:r w:rsidR="00FA72D3">
        <w:rPr>
          <w:rFonts w:asciiTheme="minorHAnsi" w:hAnsiTheme="minorHAnsi"/>
          <w:sz w:val="24"/>
          <w:szCs w:val="24"/>
        </w:rPr>
        <w:t xml:space="preserve">Black-legged Kittiwake, Ancient </w:t>
      </w:r>
      <w:proofErr w:type="spellStart"/>
      <w:r w:rsidR="00FA72D3">
        <w:rPr>
          <w:rFonts w:asciiTheme="minorHAnsi" w:hAnsiTheme="minorHAnsi"/>
          <w:sz w:val="24"/>
          <w:szCs w:val="24"/>
        </w:rPr>
        <w:t>Murrelet</w:t>
      </w:r>
      <w:proofErr w:type="spellEnd"/>
      <w:r w:rsidR="00FA72D3">
        <w:rPr>
          <w:rFonts w:asciiTheme="minorHAnsi" w:hAnsiTheme="minorHAnsi"/>
          <w:sz w:val="24"/>
          <w:szCs w:val="24"/>
        </w:rPr>
        <w:t>,</w:t>
      </w:r>
      <w:r w:rsidR="00A53ECD">
        <w:rPr>
          <w:rFonts w:asciiTheme="minorHAnsi" w:hAnsiTheme="minorHAnsi"/>
          <w:sz w:val="24"/>
          <w:szCs w:val="24"/>
        </w:rPr>
        <w:t xml:space="preserve"> </w:t>
      </w:r>
      <w:r w:rsidR="00A10595">
        <w:rPr>
          <w:rFonts w:asciiTheme="minorHAnsi" w:hAnsiTheme="minorHAnsi"/>
          <w:sz w:val="24"/>
          <w:szCs w:val="24"/>
        </w:rPr>
        <w:t xml:space="preserve">Barn Owl, Burrowing Owl, </w:t>
      </w:r>
      <w:r w:rsidR="000B4144">
        <w:rPr>
          <w:rFonts w:asciiTheme="minorHAnsi" w:hAnsiTheme="minorHAnsi"/>
          <w:sz w:val="24"/>
          <w:szCs w:val="24"/>
        </w:rPr>
        <w:t xml:space="preserve">Anna’s Hummingbird, </w:t>
      </w:r>
      <w:r w:rsidR="008D5CB6">
        <w:rPr>
          <w:rFonts w:asciiTheme="minorHAnsi" w:hAnsiTheme="minorHAnsi"/>
          <w:sz w:val="24"/>
          <w:szCs w:val="24"/>
        </w:rPr>
        <w:t>Black Phoebe,</w:t>
      </w:r>
      <w:r w:rsidR="00C10EDD">
        <w:rPr>
          <w:rFonts w:asciiTheme="minorHAnsi" w:hAnsiTheme="minorHAnsi"/>
          <w:sz w:val="24"/>
          <w:szCs w:val="24"/>
        </w:rPr>
        <w:t xml:space="preserve"> </w:t>
      </w:r>
      <w:r w:rsidR="008D5CB6">
        <w:rPr>
          <w:rFonts w:asciiTheme="minorHAnsi" w:hAnsiTheme="minorHAnsi"/>
          <w:sz w:val="24"/>
          <w:szCs w:val="24"/>
        </w:rPr>
        <w:t xml:space="preserve">Rock Wren, </w:t>
      </w:r>
      <w:r w:rsidR="00DC494A">
        <w:rPr>
          <w:rFonts w:asciiTheme="minorHAnsi" w:hAnsiTheme="minorHAnsi"/>
          <w:sz w:val="24"/>
          <w:szCs w:val="24"/>
        </w:rPr>
        <w:t>Ruby-crowned Kinglet</w:t>
      </w:r>
      <w:r w:rsidR="00E16361">
        <w:rPr>
          <w:rFonts w:asciiTheme="minorHAnsi" w:hAnsiTheme="minorHAnsi"/>
          <w:sz w:val="24"/>
          <w:szCs w:val="24"/>
        </w:rPr>
        <w:t xml:space="preserve">, </w:t>
      </w:r>
      <w:r w:rsidR="008D5CB6">
        <w:rPr>
          <w:rFonts w:asciiTheme="minorHAnsi" w:hAnsiTheme="minorHAnsi"/>
          <w:sz w:val="24"/>
          <w:szCs w:val="24"/>
        </w:rPr>
        <w:t>Hermit Thrush,</w:t>
      </w:r>
      <w:r w:rsidR="00FA72D3">
        <w:rPr>
          <w:rFonts w:asciiTheme="minorHAnsi" w:hAnsiTheme="minorHAnsi"/>
          <w:sz w:val="24"/>
          <w:szCs w:val="24"/>
        </w:rPr>
        <w:t xml:space="preserve"> American Robin, Varied Thrush</w:t>
      </w:r>
      <w:r w:rsidR="008D5CB6">
        <w:rPr>
          <w:rFonts w:asciiTheme="minorHAnsi" w:hAnsiTheme="minorHAnsi"/>
          <w:sz w:val="24"/>
          <w:szCs w:val="24"/>
        </w:rPr>
        <w:t xml:space="preserve">, Spotted Towhee, </w:t>
      </w:r>
      <w:r w:rsidR="000B4144">
        <w:rPr>
          <w:rFonts w:asciiTheme="minorHAnsi" w:hAnsiTheme="minorHAnsi"/>
          <w:sz w:val="24"/>
          <w:szCs w:val="24"/>
        </w:rPr>
        <w:t xml:space="preserve">Savannah Sparrow, </w:t>
      </w:r>
      <w:r w:rsidR="008D5CB6">
        <w:rPr>
          <w:rFonts w:asciiTheme="minorHAnsi" w:hAnsiTheme="minorHAnsi"/>
          <w:sz w:val="24"/>
          <w:szCs w:val="24"/>
        </w:rPr>
        <w:t xml:space="preserve">Fox Sparrow, </w:t>
      </w:r>
      <w:r w:rsidR="000B4144">
        <w:rPr>
          <w:rFonts w:asciiTheme="minorHAnsi" w:hAnsiTheme="minorHAnsi"/>
          <w:sz w:val="24"/>
          <w:szCs w:val="24"/>
        </w:rPr>
        <w:t>Lincoln’s Sparrow,</w:t>
      </w:r>
      <w:r w:rsidR="008D5CB6">
        <w:rPr>
          <w:rFonts w:asciiTheme="minorHAnsi" w:hAnsiTheme="minorHAnsi"/>
          <w:sz w:val="24"/>
          <w:szCs w:val="24"/>
        </w:rPr>
        <w:t xml:space="preserve"> White-crowned Sparrow, Golden-crowned Sparrow,</w:t>
      </w:r>
      <w:r w:rsidR="00FA72D3">
        <w:rPr>
          <w:rFonts w:asciiTheme="minorHAnsi" w:hAnsiTheme="minorHAnsi"/>
          <w:sz w:val="24"/>
          <w:szCs w:val="24"/>
        </w:rPr>
        <w:t xml:space="preserve"> Red-winged Blackbird,</w:t>
      </w:r>
      <w:r w:rsidR="008D5CB6">
        <w:rPr>
          <w:rFonts w:asciiTheme="minorHAnsi" w:hAnsiTheme="minorHAnsi"/>
          <w:sz w:val="24"/>
          <w:szCs w:val="24"/>
        </w:rPr>
        <w:t xml:space="preserve"> </w:t>
      </w:r>
      <w:r w:rsidR="00BC02F6">
        <w:rPr>
          <w:rFonts w:asciiTheme="minorHAnsi" w:hAnsiTheme="minorHAnsi"/>
          <w:sz w:val="24"/>
          <w:szCs w:val="24"/>
        </w:rPr>
        <w:t>Western Meadowlark</w:t>
      </w:r>
      <w:r w:rsidR="00DC494A">
        <w:rPr>
          <w:rFonts w:asciiTheme="minorHAnsi" w:hAnsiTheme="minorHAnsi"/>
          <w:sz w:val="24"/>
          <w:szCs w:val="24"/>
        </w:rPr>
        <w:t>.</w:t>
      </w:r>
    </w:p>
    <w:sectPr w:rsidR="008A5114" w:rsidRPr="00A10595" w:rsidSect="00326473">
      <w:type w:val="continuous"/>
      <w:pgSz w:w="12240" w:h="15840" w:code="1"/>
      <w:pgMar w:top="1440" w:right="1440" w:bottom="1080" w:left="1440" w:header="720" w:footer="288" w:gutter="0"/>
      <w:pgNumType w:start="1"/>
      <w:cols w:space="720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McChesney, Gerry" w:date="2021-02-26T07:05:00Z" w:initials="MG">
    <w:p w14:paraId="11B9CD1F" w14:textId="65D7B961" w:rsidR="00151192" w:rsidRDefault="00151192">
      <w:pPr>
        <w:pStyle w:val="CommentText"/>
      </w:pPr>
      <w:r>
        <w:rPr>
          <w:rStyle w:val="CommentReference"/>
        </w:rPr>
        <w:annotationRef/>
      </w:r>
      <w:r>
        <w:t>Heard? Seen?</w:t>
      </w:r>
    </w:p>
  </w:comment>
  <w:comment w:id="3" w:author="McChesney, Gerry" w:date="2021-02-26T07:13:00Z" w:initials="MG">
    <w:p w14:paraId="2757787F" w14:textId="6D9BD400" w:rsidR="00151192" w:rsidRDefault="00151192">
      <w:pPr>
        <w:pStyle w:val="CommentText"/>
      </w:pPr>
      <w:r>
        <w:rPr>
          <w:rStyle w:val="CommentReference"/>
        </w:rPr>
        <w:annotationRef/>
      </w:r>
      <w:r>
        <w:t>I’</w:t>
      </w:r>
      <w:r w:rsidR="00770146">
        <w:t xml:space="preserve">m assuming that some pups were lost before the end of the month. </w:t>
      </w:r>
    </w:p>
  </w:comment>
  <w:comment w:id="18" w:author="McChesney, Gerry" w:date="2021-02-26T07:15:00Z" w:initials="MG">
    <w:p w14:paraId="6364545D" w14:textId="77777777" w:rsidR="0023361C" w:rsidRDefault="00770146">
      <w:pPr>
        <w:pStyle w:val="CommentText"/>
      </w:pPr>
      <w:r>
        <w:rPr>
          <w:rStyle w:val="CommentReference"/>
        </w:rPr>
        <w:annotationRef/>
      </w:r>
      <w:r>
        <w:t xml:space="preserve">Was it just one?  </w:t>
      </w:r>
    </w:p>
    <w:p w14:paraId="25002E8C" w14:textId="7C910B1D" w:rsidR="00770146" w:rsidRDefault="00770146">
      <w:pPr>
        <w:pStyle w:val="CommentText"/>
      </w:pPr>
      <w:bookmarkStart w:id="20" w:name="_GoBack"/>
      <w:bookmarkEnd w:id="20"/>
      <w:r>
        <w:t xml:space="preserve">Until recently, blue whales were pretty much unheard of in winter.  Same for humpbacks.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B9CD1F" w15:done="0"/>
  <w15:commentEx w15:paraId="2757787F" w15:done="0"/>
  <w15:commentEx w15:paraId="25002E8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4662DC7B" w16cex:dateUtc="2020-09-22T21:09:00Z"/>
  <w16cex:commentExtensible w16cex:durableId="06822BE9" w16cex:dateUtc="2020-09-22T21:15:00Z"/>
  <w16cex:commentExtensible w16cex:durableId="5DD06393" w16cex:dateUtc="2020-09-22T21:19:00Z"/>
  <w16cex:commentExtensible w16cex:durableId="1D9C3F02" w16cex:dateUtc="2020-09-22T21:24:00Z"/>
  <w16cex:commentExtensible w16cex:durableId="40C38D8A" w16cex:dateUtc="2020-09-22T21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6ECD3B" w16cid:durableId="4662DC7B"/>
  <w16cid:commentId w16cid:paraId="011FA727" w16cid:durableId="06822BE9"/>
  <w16cid:commentId w16cid:paraId="4DA31914" w16cid:durableId="5DD06393"/>
  <w16cid:commentId w16cid:paraId="1F5BB741" w16cid:durableId="1D9C3F02"/>
  <w16cid:commentId w16cid:paraId="26EB0FE1" w16cid:durableId="40C38D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B7F6C" w14:textId="77777777" w:rsidR="003977C8" w:rsidRDefault="003977C8">
      <w:r>
        <w:separator/>
      </w:r>
    </w:p>
  </w:endnote>
  <w:endnote w:type="continuationSeparator" w:id="0">
    <w:p w14:paraId="0585BB54" w14:textId="77777777" w:rsidR="003977C8" w:rsidRDefault="00397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4C0EC" w14:textId="46282BAD" w:rsidR="00125103" w:rsidRPr="003851BB" w:rsidRDefault="00125103" w:rsidP="00642F76">
    <w:pPr>
      <w:pStyle w:val="Footer"/>
      <w:jc w:val="center"/>
      <w:rPr>
        <w:rFonts w:asciiTheme="minorHAnsi" w:hAnsiTheme="minorHAnsi" w:cstheme="minorHAnsi"/>
      </w:rPr>
    </w:pPr>
    <w:r w:rsidRPr="003851BB">
      <w:rPr>
        <w:rFonts w:asciiTheme="minorHAnsi" w:hAnsiTheme="minorHAnsi" w:cstheme="minorHAnsi"/>
      </w:rPr>
      <w:t>©</w:t>
    </w:r>
    <w:r w:rsidR="00BC2D14">
      <w:rPr>
        <w:rFonts w:asciiTheme="minorHAnsi" w:hAnsiTheme="minorHAnsi" w:cstheme="minorHAnsi"/>
      </w:rPr>
      <w:t xml:space="preserve"> 2021</w:t>
    </w:r>
    <w:r w:rsidRPr="003851BB">
      <w:rPr>
        <w:rFonts w:asciiTheme="minorHAnsi" w:hAnsiTheme="minorHAnsi" w:cstheme="minorHAnsi"/>
      </w:rPr>
      <w:t xml:space="preserve"> Point Blue Conservation Science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5AE9B" w14:textId="77777777" w:rsidR="003977C8" w:rsidRDefault="003977C8">
      <w:r>
        <w:separator/>
      </w:r>
    </w:p>
  </w:footnote>
  <w:footnote w:type="continuationSeparator" w:id="0">
    <w:p w14:paraId="40B56DF1" w14:textId="77777777" w:rsidR="003977C8" w:rsidRDefault="00397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6D223" w14:textId="77777777" w:rsidR="00125103" w:rsidRDefault="001251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1485093" w14:textId="77777777" w:rsidR="00125103" w:rsidRDefault="001251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4E9BB" w14:textId="77777777" w:rsidR="00125103" w:rsidRPr="00EA2E89" w:rsidRDefault="00125103">
    <w:pPr>
      <w:pStyle w:val="Header"/>
      <w:ind w:right="360"/>
      <w:rPr>
        <w:rFonts w:asciiTheme="minorHAnsi" w:hAnsiTheme="minorHAnsi" w:cstheme="minorHAnsi"/>
        <w:b/>
        <w:color w:val="005A9E"/>
        <w:sz w:val="24"/>
        <w:szCs w:val="24"/>
      </w:rPr>
    </w:pPr>
    <w:r w:rsidRPr="00EA2E89">
      <w:rPr>
        <w:rFonts w:asciiTheme="minorHAnsi" w:hAnsiTheme="minorHAnsi" w:cstheme="minorHAnsi"/>
        <w:b/>
        <w:color w:val="005A9E"/>
        <w:sz w:val="24"/>
        <w:szCs w:val="24"/>
      </w:rPr>
      <w:t xml:space="preserve">Point Blue Conservation Science </w:t>
    </w:r>
  </w:p>
  <w:p w14:paraId="6282390E" w14:textId="40B76735" w:rsidR="00125103" w:rsidRPr="00EA2E89" w:rsidRDefault="00125103" w:rsidP="003A020C">
    <w:pPr>
      <w:pStyle w:val="Header"/>
      <w:framePr w:wrap="around" w:vAnchor="text" w:hAnchor="page" w:x="9676" w:y="23"/>
      <w:jc w:val="right"/>
      <w:rPr>
        <w:rStyle w:val="PageNumber"/>
        <w:rFonts w:asciiTheme="minorHAnsi" w:hAnsiTheme="minorHAnsi"/>
        <w:color w:val="005A9E"/>
        <w:sz w:val="24"/>
        <w:szCs w:val="24"/>
      </w:rPr>
    </w:pPr>
    <w:r w:rsidRPr="00EA2E89">
      <w:rPr>
        <w:rFonts w:asciiTheme="minorHAnsi" w:hAnsiTheme="minorHAnsi" w:cstheme="minorHAnsi"/>
        <w:color w:val="005A9E"/>
        <w:spacing w:val="60"/>
        <w:sz w:val="24"/>
        <w:szCs w:val="24"/>
      </w:rPr>
      <w:t>Page</w:t>
    </w:r>
    <w:r w:rsidRPr="00EA2E89">
      <w:rPr>
        <w:rFonts w:asciiTheme="minorHAnsi" w:hAnsiTheme="minorHAnsi" w:cstheme="minorHAnsi"/>
        <w:color w:val="005A9E"/>
        <w:sz w:val="24"/>
        <w:szCs w:val="24"/>
      </w:rPr>
      <w:t xml:space="preserve"> | </w:t>
    </w:r>
    <w:r w:rsidRPr="00EA2E89">
      <w:rPr>
        <w:rFonts w:asciiTheme="minorHAnsi" w:hAnsiTheme="minorHAnsi" w:cstheme="minorHAnsi"/>
        <w:color w:val="005A9E"/>
        <w:sz w:val="24"/>
        <w:szCs w:val="24"/>
      </w:rPr>
      <w:fldChar w:fldCharType="begin"/>
    </w:r>
    <w:r w:rsidRPr="00EA2E89">
      <w:rPr>
        <w:rFonts w:asciiTheme="minorHAnsi" w:hAnsiTheme="minorHAnsi" w:cstheme="minorHAnsi"/>
        <w:color w:val="005A9E"/>
        <w:sz w:val="24"/>
        <w:szCs w:val="24"/>
      </w:rPr>
      <w:instrText xml:space="preserve"> PAGE   \* MERGEFORMAT </w:instrText>
    </w:r>
    <w:r w:rsidRPr="00EA2E89">
      <w:rPr>
        <w:rFonts w:asciiTheme="minorHAnsi" w:hAnsiTheme="minorHAnsi" w:cstheme="minorHAnsi"/>
        <w:color w:val="005A9E"/>
        <w:sz w:val="24"/>
        <w:szCs w:val="24"/>
      </w:rPr>
      <w:fldChar w:fldCharType="separate"/>
    </w:r>
    <w:r w:rsidR="0023361C" w:rsidRPr="0023361C">
      <w:rPr>
        <w:rFonts w:asciiTheme="minorHAnsi" w:hAnsiTheme="minorHAnsi" w:cstheme="minorHAnsi"/>
        <w:b/>
        <w:bCs/>
        <w:noProof/>
        <w:color w:val="005A9E"/>
        <w:sz w:val="24"/>
        <w:szCs w:val="24"/>
      </w:rPr>
      <w:t>8</w:t>
    </w:r>
    <w:r w:rsidRPr="00EA2E89">
      <w:rPr>
        <w:rFonts w:asciiTheme="minorHAnsi" w:hAnsiTheme="minorHAnsi" w:cstheme="minorHAnsi"/>
        <w:b/>
        <w:bCs/>
        <w:noProof/>
        <w:color w:val="005A9E"/>
        <w:sz w:val="24"/>
        <w:szCs w:val="24"/>
      </w:rPr>
      <w:fldChar w:fldCharType="end"/>
    </w:r>
  </w:p>
  <w:p w14:paraId="1E03179F" w14:textId="7B687499" w:rsidR="00125103" w:rsidRDefault="00125103">
    <w:pPr>
      <w:pStyle w:val="Header"/>
      <w:ind w:right="360"/>
      <w:rPr>
        <w:rFonts w:asciiTheme="minorHAnsi" w:hAnsiTheme="minorHAnsi" w:cstheme="minorHAnsi"/>
        <w:color w:val="005A9E"/>
        <w:sz w:val="24"/>
        <w:szCs w:val="24"/>
      </w:rPr>
    </w:pPr>
    <w:r w:rsidRPr="00EA2E89">
      <w:rPr>
        <w:rFonts w:asciiTheme="minorHAnsi" w:hAnsiTheme="minorHAnsi" w:cstheme="minorHAnsi"/>
        <w:color w:val="005A9E"/>
        <w:sz w:val="24"/>
        <w:szCs w:val="24"/>
      </w:rPr>
      <w:t xml:space="preserve">Farallon </w:t>
    </w:r>
    <w:r w:rsidR="0012786B">
      <w:rPr>
        <w:rFonts w:asciiTheme="minorHAnsi" w:hAnsiTheme="minorHAnsi" w:cstheme="minorHAnsi"/>
        <w:color w:val="005A9E"/>
        <w:sz w:val="24"/>
        <w:szCs w:val="24"/>
      </w:rPr>
      <w:t>Islands Monthly Report | January</w:t>
    </w:r>
    <w:r>
      <w:rPr>
        <w:rFonts w:asciiTheme="minorHAnsi" w:hAnsiTheme="minorHAnsi" w:cstheme="minorHAnsi"/>
        <w:color w:val="005A9E"/>
        <w:sz w:val="24"/>
        <w:szCs w:val="24"/>
      </w:rPr>
      <w:t xml:space="preserve"> 202</w:t>
    </w:r>
    <w:r w:rsidR="0012786B">
      <w:rPr>
        <w:rFonts w:asciiTheme="minorHAnsi" w:hAnsiTheme="minorHAnsi" w:cstheme="minorHAnsi"/>
        <w:color w:val="005A9E"/>
        <w:sz w:val="24"/>
        <w:szCs w:val="24"/>
      </w:rPr>
      <w:t>1</w:t>
    </w:r>
  </w:p>
  <w:p w14:paraId="510A60B1" w14:textId="77777777" w:rsidR="00125103" w:rsidRDefault="00125103">
    <w:pPr>
      <w:pStyle w:val="Header"/>
      <w:ind w:right="360"/>
      <w:rPr>
        <w:rFonts w:asciiTheme="minorHAnsi" w:hAnsiTheme="minorHAnsi" w:cstheme="minorHAnsi"/>
        <w:color w:val="005A9E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6CA9"/>
    <w:multiLevelType w:val="hybridMultilevel"/>
    <w:tmpl w:val="B3A08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D12F9"/>
    <w:multiLevelType w:val="hybridMultilevel"/>
    <w:tmpl w:val="091261CE"/>
    <w:lvl w:ilvl="0" w:tplc="BC0C95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D62DF9"/>
    <w:multiLevelType w:val="hybridMultilevel"/>
    <w:tmpl w:val="E4AC349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1936F8D"/>
    <w:multiLevelType w:val="hybridMultilevel"/>
    <w:tmpl w:val="92E25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548C7"/>
    <w:multiLevelType w:val="hybridMultilevel"/>
    <w:tmpl w:val="63227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C4576"/>
    <w:multiLevelType w:val="hybridMultilevel"/>
    <w:tmpl w:val="E4AC3498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E4C5070"/>
    <w:multiLevelType w:val="hybridMultilevel"/>
    <w:tmpl w:val="8876C206"/>
    <w:lvl w:ilvl="0" w:tplc="95DEE4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4F65F5"/>
    <w:multiLevelType w:val="hybridMultilevel"/>
    <w:tmpl w:val="3626BB8A"/>
    <w:lvl w:ilvl="0" w:tplc="ECD082F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DA95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F44F7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7482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7297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3C98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8889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F4BB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F613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181827"/>
    <w:multiLevelType w:val="hybridMultilevel"/>
    <w:tmpl w:val="67C20DA4"/>
    <w:lvl w:ilvl="0" w:tplc="8248A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3B3019"/>
    <w:multiLevelType w:val="hybridMultilevel"/>
    <w:tmpl w:val="74322A20"/>
    <w:lvl w:ilvl="0" w:tplc="452E51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EE77A2"/>
    <w:multiLevelType w:val="hybridMultilevel"/>
    <w:tmpl w:val="6F9C1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84654"/>
    <w:multiLevelType w:val="hybridMultilevel"/>
    <w:tmpl w:val="6F2EA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050A2"/>
    <w:multiLevelType w:val="hybridMultilevel"/>
    <w:tmpl w:val="48904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CF347B"/>
    <w:multiLevelType w:val="hybridMultilevel"/>
    <w:tmpl w:val="219E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107E1"/>
    <w:multiLevelType w:val="hybridMultilevel"/>
    <w:tmpl w:val="DED2CE4A"/>
    <w:lvl w:ilvl="0" w:tplc="D84429F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C4A6894A">
      <w:numFmt w:val="decimal"/>
      <w:lvlText w:val=""/>
      <w:lvlJc w:val="left"/>
    </w:lvl>
    <w:lvl w:ilvl="2" w:tplc="7686973C">
      <w:numFmt w:val="decimal"/>
      <w:lvlText w:val=""/>
      <w:lvlJc w:val="left"/>
    </w:lvl>
    <w:lvl w:ilvl="3" w:tplc="5F04A428">
      <w:numFmt w:val="decimal"/>
      <w:lvlText w:val=""/>
      <w:lvlJc w:val="left"/>
    </w:lvl>
    <w:lvl w:ilvl="4" w:tplc="2452C612">
      <w:numFmt w:val="decimal"/>
      <w:lvlText w:val=""/>
      <w:lvlJc w:val="left"/>
    </w:lvl>
    <w:lvl w:ilvl="5" w:tplc="461ACF8C">
      <w:numFmt w:val="decimal"/>
      <w:lvlText w:val=""/>
      <w:lvlJc w:val="left"/>
    </w:lvl>
    <w:lvl w:ilvl="6" w:tplc="C4D8200E">
      <w:numFmt w:val="decimal"/>
      <w:lvlText w:val=""/>
      <w:lvlJc w:val="left"/>
    </w:lvl>
    <w:lvl w:ilvl="7" w:tplc="084486A8">
      <w:numFmt w:val="decimal"/>
      <w:lvlText w:val=""/>
      <w:lvlJc w:val="left"/>
    </w:lvl>
    <w:lvl w:ilvl="8" w:tplc="7D688DFE">
      <w:numFmt w:val="decimal"/>
      <w:lvlText w:val=""/>
      <w:lvlJc w:val="left"/>
    </w:lvl>
  </w:abstractNum>
  <w:abstractNum w:abstractNumId="15" w15:restartNumberingAfterBreak="0">
    <w:nsid w:val="7463465D"/>
    <w:multiLevelType w:val="hybridMultilevel"/>
    <w:tmpl w:val="4BCC4EE8"/>
    <w:lvl w:ilvl="0" w:tplc="AC7A4D7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9C04B6"/>
    <w:multiLevelType w:val="hybridMultilevel"/>
    <w:tmpl w:val="C254AF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E37630"/>
    <w:multiLevelType w:val="hybridMultilevel"/>
    <w:tmpl w:val="E2AEC6F4"/>
    <w:lvl w:ilvl="0" w:tplc="488A67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4E05034">
      <w:numFmt w:val="decimal"/>
      <w:lvlText w:val=""/>
      <w:lvlJc w:val="left"/>
    </w:lvl>
    <w:lvl w:ilvl="2" w:tplc="31E0AC8A">
      <w:numFmt w:val="decimal"/>
      <w:lvlText w:val=""/>
      <w:lvlJc w:val="left"/>
    </w:lvl>
    <w:lvl w:ilvl="3" w:tplc="A1FE1EE4">
      <w:numFmt w:val="decimal"/>
      <w:lvlText w:val=""/>
      <w:lvlJc w:val="left"/>
    </w:lvl>
    <w:lvl w:ilvl="4" w:tplc="9B6E6316">
      <w:numFmt w:val="decimal"/>
      <w:lvlText w:val=""/>
      <w:lvlJc w:val="left"/>
    </w:lvl>
    <w:lvl w:ilvl="5" w:tplc="C90EBDBA">
      <w:numFmt w:val="decimal"/>
      <w:lvlText w:val=""/>
      <w:lvlJc w:val="left"/>
    </w:lvl>
    <w:lvl w:ilvl="6" w:tplc="2C1CB538">
      <w:numFmt w:val="decimal"/>
      <w:lvlText w:val=""/>
      <w:lvlJc w:val="left"/>
    </w:lvl>
    <w:lvl w:ilvl="7" w:tplc="D250CBE6">
      <w:numFmt w:val="decimal"/>
      <w:lvlText w:val=""/>
      <w:lvlJc w:val="left"/>
    </w:lvl>
    <w:lvl w:ilvl="8" w:tplc="BEF66A72">
      <w:numFmt w:val="decimal"/>
      <w:lvlText w:val=""/>
      <w:lvlJc w:val="left"/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5"/>
  </w:num>
  <w:num w:numId="5">
    <w:abstractNumId w:val="2"/>
  </w:num>
  <w:num w:numId="6">
    <w:abstractNumId w:val="16"/>
  </w:num>
  <w:num w:numId="7">
    <w:abstractNumId w:val="1"/>
  </w:num>
  <w:num w:numId="8">
    <w:abstractNumId w:val="8"/>
  </w:num>
  <w:num w:numId="9">
    <w:abstractNumId w:val="6"/>
  </w:num>
  <w:num w:numId="10">
    <w:abstractNumId w:val="15"/>
  </w:num>
  <w:num w:numId="11">
    <w:abstractNumId w:val="7"/>
  </w:num>
  <w:num w:numId="12">
    <w:abstractNumId w:val="0"/>
  </w:num>
  <w:num w:numId="13">
    <w:abstractNumId w:val="3"/>
  </w:num>
  <w:num w:numId="14">
    <w:abstractNumId w:val="4"/>
  </w:num>
  <w:num w:numId="15">
    <w:abstractNumId w:val="13"/>
  </w:num>
  <w:num w:numId="16">
    <w:abstractNumId w:val="3"/>
  </w:num>
  <w:num w:numId="17">
    <w:abstractNumId w:val="12"/>
  </w:num>
  <w:num w:numId="18">
    <w:abstractNumId w:val="11"/>
  </w:num>
  <w:num w:numId="19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cChesney, Gerry">
    <w15:presenceInfo w15:providerId="AD" w15:userId="S-1-5-21-2589800181-1723214923-4271176276-130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87"/>
  <w:drawingGridVerticalSpacing w:val="187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F87"/>
    <w:rsid w:val="00000719"/>
    <w:rsid w:val="000012B9"/>
    <w:rsid w:val="0000304C"/>
    <w:rsid w:val="0000503B"/>
    <w:rsid w:val="00006173"/>
    <w:rsid w:val="00007275"/>
    <w:rsid w:val="000118A5"/>
    <w:rsid w:val="00011F3C"/>
    <w:rsid w:val="000134E0"/>
    <w:rsid w:val="00013C7E"/>
    <w:rsid w:val="000140BB"/>
    <w:rsid w:val="00015797"/>
    <w:rsid w:val="000161A2"/>
    <w:rsid w:val="00017D5D"/>
    <w:rsid w:val="00022881"/>
    <w:rsid w:val="00022C19"/>
    <w:rsid w:val="00024322"/>
    <w:rsid w:val="00024B36"/>
    <w:rsid w:val="0002524D"/>
    <w:rsid w:val="0002545F"/>
    <w:rsid w:val="00025CF3"/>
    <w:rsid w:val="00026E69"/>
    <w:rsid w:val="00030210"/>
    <w:rsid w:val="00030CE6"/>
    <w:rsid w:val="00034BF0"/>
    <w:rsid w:val="00037A4F"/>
    <w:rsid w:val="000409E9"/>
    <w:rsid w:val="00041655"/>
    <w:rsid w:val="0004337F"/>
    <w:rsid w:val="00043B1F"/>
    <w:rsid w:val="00045870"/>
    <w:rsid w:val="00046F10"/>
    <w:rsid w:val="000511E3"/>
    <w:rsid w:val="000514B8"/>
    <w:rsid w:val="0005378A"/>
    <w:rsid w:val="00053852"/>
    <w:rsid w:val="000541F9"/>
    <w:rsid w:val="00055AD3"/>
    <w:rsid w:val="00055F5F"/>
    <w:rsid w:val="000562AE"/>
    <w:rsid w:val="00061DDE"/>
    <w:rsid w:val="000623D2"/>
    <w:rsid w:val="000624BC"/>
    <w:rsid w:val="00064D07"/>
    <w:rsid w:val="00066BC1"/>
    <w:rsid w:val="00067CAC"/>
    <w:rsid w:val="0007012D"/>
    <w:rsid w:val="00070A67"/>
    <w:rsid w:val="0007250C"/>
    <w:rsid w:val="00073FC8"/>
    <w:rsid w:val="00074B87"/>
    <w:rsid w:val="00074E8D"/>
    <w:rsid w:val="00074EC7"/>
    <w:rsid w:val="00075F1C"/>
    <w:rsid w:val="00076F90"/>
    <w:rsid w:val="00077558"/>
    <w:rsid w:val="00077822"/>
    <w:rsid w:val="00077C46"/>
    <w:rsid w:val="000806A1"/>
    <w:rsid w:val="000809A5"/>
    <w:rsid w:val="00080CA5"/>
    <w:rsid w:val="0008417E"/>
    <w:rsid w:val="00084543"/>
    <w:rsid w:val="00084F2B"/>
    <w:rsid w:val="00085253"/>
    <w:rsid w:val="000853D7"/>
    <w:rsid w:val="00085994"/>
    <w:rsid w:val="00085F01"/>
    <w:rsid w:val="000873F9"/>
    <w:rsid w:val="00087DF5"/>
    <w:rsid w:val="000901AF"/>
    <w:rsid w:val="00094250"/>
    <w:rsid w:val="00094464"/>
    <w:rsid w:val="00095911"/>
    <w:rsid w:val="000977DA"/>
    <w:rsid w:val="000A08C6"/>
    <w:rsid w:val="000A29A9"/>
    <w:rsid w:val="000A40C0"/>
    <w:rsid w:val="000A43D7"/>
    <w:rsid w:val="000A5311"/>
    <w:rsid w:val="000A56DF"/>
    <w:rsid w:val="000A6367"/>
    <w:rsid w:val="000B1494"/>
    <w:rsid w:val="000B23A0"/>
    <w:rsid w:val="000B354F"/>
    <w:rsid w:val="000B3A4F"/>
    <w:rsid w:val="000B4144"/>
    <w:rsid w:val="000B441F"/>
    <w:rsid w:val="000B465C"/>
    <w:rsid w:val="000B6541"/>
    <w:rsid w:val="000B687F"/>
    <w:rsid w:val="000B6FCE"/>
    <w:rsid w:val="000B716D"/>
    <w:rsid w:val="000C116B"/>
    <w:rsid w:val="000C2F72"/>
    <w:rsid w:val="000C5180"/>
    <w:rsid w:val="000C6925"/>
    <w:rsid w:val="000C77E4"/>
    <w:rsid w:val="000D150F"/>
    <w:rsid w:val="000E043B"/>
    <w:rsid w:val="000E0823"/>
    <w:rsid w:val="000E0F9F"/>
    <w:rsid w:val="000E6C5F"/>
    <w:rsid w:val="000E764E"/>
    <w:rsid w:val="000F180F"/>
    <w:rsid w:val="000F18CF"/>
    <w:rsid w:val="000F26F8"/>
    <w:rsid w:val="000F36F3"/>
    <w:rsid w:val="000F3ACA"/>
    <w:rsid w:val="000F3EC9"/>
    <w:rsid w:val="000F44C3"/>
    <w:rsid w:val="000F4A45"/>
    <w:rsid w:val="000F4DBB"/>
    <w:rsid w:val="000F6114"/>
    <w:rsid w:val="000F7440"/>
    <w:rsid w:val="00100E26"/>
    <w:rsid w:val="0010106F"/>
    <w:rsid w:val="00101170"/>
    <w:rsid w:val="00101AF2"/>
    <w:rsid w:val="001035F1"/>
    <w:rsid w:val="00103FC4"/>
    <w:rsid w:val="0010599E"/>
    <w:rsid w:val="0011073D"/>
    <w:rsid w:val="00111B8C"/>
    <w:rsid w:val="0011234E"/>
    <w:rsid w:val="00112404"/>
    <w:rsid w:val="00112A0C"/>
    <w:rsid w:val="00113D54"/>
    <w:rsid w:val="00114B68"/>
    <w:rsid w:val="001151E8"/>
    <w:rsid w:val="00115514"/>
    <w:rsid w:val="00115E20"/>
    <w:rsid w:val="00115FA0"/>
    <w:rsid w:val="00116948"/>
    <w:rsid w:val="00116997"/>
    <w:rsid w:val="00117459"/>
    <w:rsid w:val="0011757D"/>
    <w:rsid w:val="001179DE"/>
    <w:rsid w:val="00117D0E"/>
    <w:rsid w:val="001207B0"/>
    <w:rsid w:val="00121625"/>
    <w:rsid w:val="00121AE6"/>
    <w:rsid w:val="00123621"/>
    <w:rsid w:val="00123644"/>
    <w:rsid w:val="00123929"/>
    <w:rsid w:val="0012410E"/>
    <w:rsid w:val="001241F4"/>
    <w:rsid w:val="00125103"/>
    <w:rsid w:val="001252FA"/>
    <w:rsid w:val="00125FAA"/>
    <w:rsid w:val="001260E1"/>
    <w:rsid w:val="0012786B"/>
    <w:rsid w:val="00130377"/>
    <w:rsid w:val="00130915"/>
    <w:rsid w:val="00131A72"/>
    <w:rsid w:val="00132817"/>
    <w:rsid w:val="00132B07"/>
    <w:rsid w:val="001333BA"/>
    <w:rsid w:val="00135267"/>
    <w:rsid w:val="00135A8F"/>
    <w:rsid w:val="001378FF"/>
    <w:rsid w:val="0014200D"/>
    <w:rsid w:val="00142972"/>
    <w:rsid w:val="0014630D"/>
    <w:rsid w:val="001467F4"/>
    <w:rsid w:val="001472C7"/>
    <w:rsid w:val="00151192"/>
    <w:rsid w:val="0015125E"/>
    <w:rsid w:val="00151312"/>
    <w:rsid w:val="0015133E"/>
    <w:rsid w:val="00152075"/>
    <w:rsid w:val="0015245D"/>
    <w:rsid w:val="001525D1"/>
    <w:rsid w:val="0015392A"/>
    <w:rsid w:val="00153E24"/>
    <w:rsid w:val="00154DDB"/>
    <w:rsid w:val="0015570A"/>
    <w:rsid w:val="00155747"/>
    <w:rsid w:val="00155A42"/>
    <w:rsid w:val="00155B6A"/>
    <w:rsid w:val="00156108"/>
    <w:rsid w:val="00157AF7"/>
    <w:rsid w:val="00157C16"/>
    <w:rsid w:val="001603F9"/>
    <w:rsid w:val="00160BDC"/>
    <w:rsid w:val="00160C7C"/>
    <w:rsid w:val="00161107"/>
    <w:rsid w:val="00161247"/>
    <w:rsid w:val="001632E3"/>
    <w:rsid w:val="00163D4E"/>
    <w:rsid w:val="001663AF"/>
    <w:rsid w:val="00166A59"/>
    <w:rsid w:val="00166CD4"/>
    <w:rsid w:val="00166D52"/>
    <w:rsid w:val="0016789B"/>
    <w:rsid w:val="00167B1A"/>
    <w:rsid w:val="00170749"/>
    <w:rsid w:val="00171A92"/>
    <w:rsid w:val="00171D4B"/>
    <w:rsid w:val="00171FB1"/>
    <w:rsid w:val="00173279"/>
    <w:rsid w:val="00173FF6"/>
    <w:rsid w:val="00174AB1"/>
    <w:rsid w:val="00174BF0"/>
    <w:rsid w:val="001761C4"/>
    <w:rsid w:val="00177440"/>
    <w:rsid w:val="00180EC8"/>
    <w:rsid w:val="00180FA5"/>
    <w:rsid w:val="0018130E"/>
    <w:rsid w:val="001815D7"/>
    <w:rsid w:val="00181A1D"/>
    <w:rsid w:val="00182EDE"/>
    <w:rsid w:val="00185D6B"/>
    <w:rsid w:val="00190408"/>
    <w:rsid w:val="001907F7"/>
    <w:rsid w:val="001911D6"/>
    <w:rsid w:val="001920DC"/>
    <w:rsid w:val="0019214D"/>
    <w:rsid w:val="00193DB4"/>
    <w:rsid w:val="00194D25"/>
    <w:rsid w:val="00196108"/>
    <w:rsid w:val="001966AB"/>
    <w:rsid w:val="00196C59"/>
    <w:rsid w:val="001A0C10"/>
    <w:rsid w:val="001A1050"/>
    <w:rsid w:val="001A1E2A"/>
    <w:rsid w:val="001A486D"/>
    <w:rsid w:val="001A6405"/>
    <w:rsid w:val="001A683A"/>
    <w:rsid w:val="001A7924"/>
    <w:rsid w:val="001B171C"/>
    <w:rsid w:val="001B2BCF"/>
    <w:rsid w:val="001B3770"/>
    <w:rsid w:val="001B3795"/>
    <w:rsid w:val="001B49D6"/>
    <w:rsid w:val="001B7C3D"/>
    <w:rsid w:val="001C3627"/>
    <w:rsid w:val="001C3C96"/>
    <w:rsid w:val="001C405D"/>
    <w:rsid w:val="001C513D"/>
    <w:rsid w:val="001C5F68"/>
    <w:rsid w:val="001C6FA3"/>
    <w:rsid w:val="001C7208"/>
    <w:rsid w:val="001C7647"/>
    <w:rsid w:val="001D01C3"/>
    <w:rsid w:val="001D1838"/>
    <w:rsid w:val="001D2149"/>
    <w:rsid w:val="001D277A"/>
    <w:rsid w:val="001D56ED"/>
    <w:rsid w:val="001D7349"/>
    <w:rsid w:val="001D751B"/>
    <w:rsid w:val="001E04C5"/>
    <w:rsid w:val="001E1367"/>
    <w:rsid w:val="001E1C0B"/>
    <w:rsid w:val="001E201C"/>
    <w:rsid w:val="001E2357"/>
    <w:rsid w:val="001E3D91"/>
    <w:rsid w:val="001E677D"/>
    <w:rsid w:val="001E7C1F"/>
    <w:rsid w:val="001F1162"/>
    <w:rsid w:val="001F1D99"/>
    <w:rsid w:val="001F32AE"/>
    <w:rsid w:val="001F373E"/>
    <w:rsid w:val="001F399C"/>
    <w:rsid w:val="001F3D0A"/>
    <w:rsid w:val="001F3E52"/>
    <w:rsid w:val="001F4C29"/>
    <w:rsid w:val="001F5F0E"/>
    <w:rsid w:val="001F772C"/>
    <w:rsid w:val="001F7B39"/>
    <w:rsid w:val="00202675"/>
    <w:rsid w:val="00203262"/>
    <w:rsid w:val="00205E47"/>
    <w:rsid w:val="00211134"/>
    <w:rsid w:val="002118D8"/>
    <w:rsid w:val="00211C74"/>
    <w:rsid w:val="0021391C"/>
    <w:rsid w:val="00213F98"/>
    <w:rsid w:val="002147DA"/>
    <w:rsid w:val="002150DD"/>
    <w:rsid w:val="002172EB"/>
    <w:rsid w:val="002179AF"/>
    <w:rsid w:val="00221B19"/>
    <w:rsid w:val="002242EE"/>
    <w:rsid w:val="00225F69"/>
    <w:rsid w:val="00226A16"/>
    <w:rsid w:val="002304FA"/>
    <w:rsid w:val="00232313"/>
    <w:rsid w:val="0023296D"/>
    <w:rsid w:val="00232FEA"/>
    <w:rsid w:val="0023361C"/>
    <w:rsid w:val="00234A72"/>
    <w:rsid w:val="00235792"/>
    <w:rsid w:val="00235A6C"/>
    <w:rsid w:val="00235CD7"/>
    <w:rsid w:val="00242380"/>
    <w:rsid w:val="002423C2"/>
    <w:rsid w:val="002448E6"/>
    <w:rsid w:val="00245230"/>
    <w:rsid w:val="00245AE8"/>
    <w:rsid w:val="00246F69"/>
    <w:rsid w:val="00247DC0"/>
    <w:rsid w:val="002500FA"/>
    <w:rsid w:val="00252431"/>
    <w:rsid w:val="00252F5C"/>
    <w:rsid w:val="00253F2B"/>
    <w:rsid w:val="00255CCE"/>
    <w:rsid w:val="00255DA9"/>
    <w:rsid w:val="00256A4F"/>
    <w:rsid w:val="0025746A"/>
    <w:rsid w:val="0025774D"/>
    <w:rsid w:val="00261395"/>
    <w:rsid w:val="00263EF9"/>
    <w:rsid w:val="002642F6"/>
    <w:rsid w:val="00264E45"/>
    <w:rsid w:val="002652A8"/>
    <w:rsid w:val="0026630C"/>
    <w:rsid w:val="00266C84"/>
    <w:rsid w:val="00267AAA"/>
    <w:rsid w:val="00271908"/>
    <w:rsid w:val="00272011"/>
    <w:rsid w:val="00274742"/>
    <w:rsid w:val="00275185"/>
    <w:rsid w:val="00275D61"/>
    <w:rsid w:val="002810D8"/>
    <w:rsid w:val="0028304E"/>
    <w:rsid w:val="00283C0F"/>
    <w:rsid w:val="00285CDA"/>
    <w:rsid w:val="002870B8"/>
    <w:rsid w:val="00287B38"/>
    <w:rsid w:val="00287CDD"/>
    <w:rsid w:val="00290784"/>
    <w:rsid w:val="00292E65"/>
    <w:rsid w:val="00293156"/>
    <w:rsid w:val="00295431"/>
    <w:rsid w:val="00296652"/>
    <w:rsid w:val="0029697B"/>
    <w:rsid w:val="00297D67"/>
    <w:rsid w:val="002A1EB1"/>
    <w:rsid w:val="002A2C7B"/>
    <w:rsid w:val="002A2D16"/>
    <w:rsid w:val="002A422A"/>
    <w:rsid w:val="002A42E2"/>
    <w:rsid w:val="002A4DAD"/>
    <w:rsid w:val="002A56A1"/>
    <w:rsid w:val="002A5913"/>
    <w:rsid w:val="002A7165"/>
    <w:rsid w:val="002A7F58"/>
    <w:rsid w:val="002B0354"/>
    <w:rsid w:val="002B2C35"/>
    <w:rsid w:val="002B2C7D"/>
    <w:rsid w:val="002B32A5"/>
    <w:rsid w:val="002B357C"/>
    <w:rsid w:val="002B50A4"/>
    <w:rsid w:val="002B5509"/>
    <w:rsid w:val="002B5B24"/>
    <w:rsid w:val="002B5EC7"/>
    <w:rsid w:val="002B6304"/>
    <w:rsid w:val="002B6EEE"/>
    <w:rsid w:val="002C0432"/>
    <w:rsid w:val="002C0995"/>
    <w:rsid w:val="002C4904"/>
    <w:rsid w:val="002C5416"/>
    <w:rsid w:val="002C5A7D"/>
    <w:rsid w:val="002C6D31"/>
    <w:rsid w:val="002D1606"/>
    <w:rsid w:val="002D17CE"/>
    <w:rsid w:val="002D1F3A"/>
    <w:rsid w:val="002D2E2E"/>
    <w:rsid w:val="002D2F7C"/>
    <w:rsid w:val="002D311D"/>
    <w:rsid w:val="002D4188"/>
    <w:rsid w:val="002D42BE"/>
    <w:rsid w:val="002D5039"/>
    <w:rsid w:val="002D6027"/>
    <w:rsid w:val="002D61A2"/>
    <w:rsid w:val="002D6EBB"/>
    <w:rsid w:val="002D7060"/>
    <w:rsid w:val="002D7933"/>
    <w:rsid w:val="002D7F12"/>
    <w:rsid w:val="002D7F94"/>
    <w:rsid w:val="002E0A1C"/>
    <w:rsid w:val="002E1621"/>
    <w:rsid w:val="002E2F1E"/>
    <w:rsid w:val="002E3485"/>
    <w:rsid w:val="002E494B"/>
    <w:rsid w:val="002E515F"/>
    <w:rsid w:val="002E5F08"/>
    <w:rsid w:val="002E7FC4"/>
    <w:rsid w:val="002F0C10"/>
    <w:rsid w:val="002F1207"/>
    <w:rsid w:val="002F3EB3"/>
    <w:rsid w:val="002F40E9"/>
    <w:rsid w:val="002F4580"/>
    <w:rsid w:val="002F601D"/>
    <w:rsid w:val="003005AA"/>
    <w:rsid w:val="003009A1"/>
    <w:rsid w:val="00300C01"/>
    <w:rsid w:val="003017D0"/>
    <w:rsid w:val="003020A4"/>
    <w:rsid w:val="00303E31"/>
    <w:rsid w:val="0030500F"/>
    <w:rsid w:val="00306934"/>
    <w:rsid w:val="00307A4F"/>
    <w:rsid w:val="003104B5"/>
    <w:rsid w:val="00310755"/>
    <w:rsid w:val="0031136A"/>
    <w:rsid w:val="00311EA5"/>
    <w:rsid w:val="00312B07"/>
    <w:rsid w:val="00313FE1"/>
    <w:rsid w:val="00314900"/>
    <w:rsid w:val="00314A99"/>
    <w:rsid w:val="00315527"/>
    <w:rsid w:val="00316A87"/>
    <w:rsid w:val="00316E2E"/>
    <w:rsid w:val="003176F1"/>
    <w:rsid w:val="00317D7E"/>
    <w:rsid w:val="0032191A"/>
    <w:rsid w:val="00321ABC"/>
    <w:rsid w:val="00322113"/>
    <w:rsid w:val="00322C9E"/>
    <w:rsid w:val="00322DF6"/>
    <w:rsid w:val="00325091"/>
    <w:rsid w:val="00325547"/>
    <w:rsid w:val="00326473"/>
    <w:rsid w:val="00330E14"/>
    <w:rsid w:val="00331A9B"/>
    <w:rsid w:val="003325B9"/>
    <w:rsid w:val="00332968"/>
    <w:rsid w:val="00334BB6"/>
    <w:rsid w:val="00334FEB"/>
    <w:rsid w:val="003351AA"/>
    <w:rsid w:val="003353CA"/>
    <w:rsid w:val="0033542D"/>
    <w:rsid w:val="0034092E"/>
    <w:rsid w:val="00340A25"/>
    <w:rsid w:val="003421EC"/>
    <w:rsid w:val="00345C28"/>
    <w:rsid w:val="00351AB1"/>
    <w:rsid w:val="00351DE0"/>
    <w:rsid w:val="00352834"/>
    <w:rsid w:val="0035299A"/>
    <w:rsid w:val="00353A03"/>
    <w:rsid w:val="00354ADE"/>
    <w:rsid w:val="003560AD"/>
    <w:rsid w:val="00356170"/>
    <w:rsid w:val="003574FA"/>
    <w:rsid w:val="00360DB7"/>
    <w:rsid w:val="00361070"/>
    <w:rsid w:val="003611EC"/>
    <w:rsid w:val="00361459"/>
    <w:rsid w:val="00363E27"/>
    <w:rsid w:val="00364A8D"/>
    <w:rsid w:val="00364E82"/>
    <w:rsid w:val="0036523F"/>
    <w:rsid w:val="00365C72"/>
    <w:rsid w:val="00366421"/>
    <w:rsid w:val="00366D84"/>
    <w:rsid w:val="00367440"/>
    <w:rsid w:val="00372A87"/>
    <w:rsid w:val="00372F24"/>
    <w:rsid w:val="003745AB"/>
    <w:rsid w:val="00375B4D"/>
    <w:rsid w:val="00375E87"/>
    <w:rsid w:val="00376742"/>
    <w:rsid w:val="003801A6"/>
    <w:rsid w:val="00380D13"/>
    <w:rsid w:val="00380DB6"/>
    <w:rsid w:val="003816DC"/>
    <w:rsid w:val="00381DE7"/>
    <w:rsid w:val="0038236D"/>
    <w:rsid w:val="0038330D"/>
    <w:rsid w:val="00383827"/>
    <w:rsid w:val="00383ADA"/>
    <w:rsid w:val="003844AE"/>
    <w:rsid w:val="00384923"/>
    <w:rsid w:val="00384A46"/>
    <w:rsid w:val="003851BB"/>
    <w:rsid w:val="003855E6"/>
    <w:rsid w:val="0038600F"/>
    <w:rsid w:val="003869E6"/>
    <w:rsid w:val="00390D4D"/>
    <w:rsid w:val="00391645"/>
    <w:rsid w:val="00391690"/>
    <w:rsid w:val="00394406"/>
    <w:rsid w:val="00394FFE"/>
    <w:rsid w:val="003969C3"/>
    <w:rsid w:val="00397555"/>
    <w:rsid w:val="003977C8"/>
    <w:rsid w:val="00397D51"/>
    <w:rsid w:val="003A020C"/>
    <w:rsid w:val="003A0226"/>
    <w:rsid w:val="003A05A8"/>
    <w:rsid w:val="003A1669"/>
    <w:rsid w:val="003A21A7"/>
    <w:rsid w:val="003A2255"/>
    <w:rsid w:val="003A2CBB"/>
    <w:rsid w:val="003A3391"/>
    <w:rsid w:val="003A34E5"/>
    <w:rsid w:val="003A6832"/>
    <w:rsid w:val="003B1A30"/>
    <w:rsid w:val="003B2617"/>
    <w:rsid w:val="003B38F6"/>
    <w:rsid w:val="003B4ADC"/>
    <w:rsid w:val="003B5C71"/>
    <w:rsid w:val="003B6963"/>
    <w:rsid w:val="003B6EF2"/>
    <w:rsid w:val="003B7022"/>
    <w:rsid w:val="003C3E81"/>
    <w:rsid w:val="003C5FD8"/>
    <w:rsid w:val="003C796E"/>
    <w:rsid w:val="003D01EC"/>
    <w:rsid w:val="003D0220"/>
    <w:rsid w:val="003D0FCC"/>
    <w:rsid w:val="003D1143"/>
    <w:rsid w:val="003D260D"/>
    <w:rsid w:val="003D297F"/>
    <w:rsid w:val="003D2D69"/>
    <w:rsid w:val="003D33A6"/>
    <w:rsid w:val="003D3C57"/>
    <w:rsid w:val="003D5368"/>
    <w:rsid w:val="003D5B9F"/>
    <w:rsid w:val="003D78D8"/>
    <w:rsid w:val="003D7C52"/>
    <w:rsid w:val="003E09F8"/>
    <w:rsid w:val="003E0E86"/>
    <w:rsid w:val="003E2663"/>
    <w:rsid w:val="003E26A9"/>
    <w:rsid w:val="003E35BE"/>
    <w:rsid w:val="003E377F"/>
    <w:rsid w:val="003E3ABC"/>
    <w:rsid w:val="003E3C55"/>
    <w:rsid w:val="003E4320"/>
    <w:rsid w:val="003E4F16"/>
    <w:rsid w:val="003E55C4"/>
    <w:rsid w:val="003E794E"/>
    <w:rsid w:val="003F0468"/>
    <w:rsid w:val="003F12FC"/>
    <w:rsid w:val="003F2A95"/>
    <w:rsid w:val="003F54BD"/>
    <w:rsid w:val="003F70D5"/>
    <w:rsid w:val="004010D8"/>
    <w:rsid w:val="00401995"/>
    <w:rsid w:val="00402CCD"/>
    <w:rsid w:val="00404E88"/>
    <w:rsid w:val="004055D6"/>
    <w:rsid w:val="00407FE3"/>
    <w:rsid w:val="0041046F"/>
    <w:rsid w:val="0041074E"/>
    <w:rsid w:val="00410B24"/>
    <w:rsid w:val="004115FE"/>
    <w:rsid w:val="00411D35"/>
    <w:rsid w:val="004125DB"/>
    <w:rsid w:val="00412A52"/>
    <w:rsid w:val="00413046"/>
    <w:rsid w:val="00414002"/>
    <w:rsid w:val="00414A49"/>
    <w:rsid w:val="004150C8"/>
    <w:rsid w:val="00415256"/>
    <w:rsid w:val="00415B2A"/>
    <w:rsid w:val="00415CB6"/>
    <w:rsid w:val="004163D6"/>
    <w:rsid w:val="00416E36"/>
    <w:rsid w:val="00422A58"/>
    <w:rsid w:val="00423FE7"/>
    <w:rsid w:val="00425915"/>
    <w:rsid w:val="004264F7"/>
    <w:rsid w:val="004267AD"/>
    <w:rsid w:val="004274A8"/>
    <w:rsid w:val="00431D45"/>
    <w:rsid w:val="00432291"/>
    <w:rsid w:val="00433631"/>
    <w:rsid w:val="00434040"/>
    <w:rsid w:val="00434ACE"/>
    <w:rsid w:val="00435DE1"/>
    <w:rsid w:val="00436C89"/>
    <w:rsid w:val="00437A17"/>
    <w:rsid w:val="00442B53"/>
    <w:rsid w:val="00442DFE"/>
    <w:rsid w:val="00443855"/>
    <w:rsid w:val="004448EB"/>
    <w:rsid w:val="004451E8"/>
    <w:rsid w:val="004457C8"/>
    <w:rsid w:val="004467FC"/>
    <w:rsid w:val="004468A5"/>
    <w:rsid w:val="00447390"/>
    <w:rsid w:val="00447C66"/>
    <w:rsid w:val="004503BE"/>
    <w:rsid w:val="00450B67"/>
    <w:rsid w:val="00452203"/>
    <w:rsid w:val="004536C3"/>
    <w:rsid w:val="00453A05"/>
    <w:rsid w:val="00454726"/>
    <w:rsid w:val="00454D96"/>
    <w:rsid w:val="00455A15"/>
    <w:rsid w:val="00455E3F"/>
    <w:rsid w:val="00456627"/>
    <w:rsid w:val="00457101"/>
    <w:rsid w:val="00457724"/>
    <w:rsid w:val="0046274E"/>
    <w:rsid w:val="00462BB6"/>
    <w:rsid w:val="004635C7"/>
    <w:rsid w:val="004637E2"/>
    <w:rsid w:val="00463B47"/>
    <w:rsid w:val="00463D38"/>
    <w:rsid w:val="00465484"/>
    <w:rsid w:val="004659B1"/>
    <w:rsid w:val="004661A6"/>
    <w:rsid w:val="00466FC2"/>
    <w:rsid w:val="00467A12"/>
    <w:rsid w:val="00471A1D"/>
    <w:rsid w:val="00471B24"/>
    <w:rsid w:val="00471D3C"/>
    <w:rsid w:val="004732D0"/>
    <w:rsid w:val="0047337E"/>
    <w:rsid w:val="00473636"/>
    <w:rsid w:val="004741CA"/>
    <w:rsid w:val="004752B4"/>
    <w:rsid w:val="00475982"/>
    <w:rsid w:val="0048006C"/>
    <w:rsid w:val="004820FB"/>
    <w:rsid w:val="00482A67"/>
    <w:rsid w:val="00482CD3"/>
    <w:rsid w:val="0048300A"/>
    <w:rsid w:val="004868B9"/>
    <w:rsid w:val="00487824"/>
    <w:rsid w:val="00490119"/>
    <w:rsid w:val="0049055A"/>
    <w:rsid w:val="00490668"/>
    <w:rsid w:val="00492A04"/>
    <w:rsid w:val="00493309"/>
    <w:rsid w:val="00493D4B"/>
    <w:rsid w:val="004950FA"/>
    <w:rsid w:val="00495AAF"/>
    <w:rsid w:val="00496DA2"/>
    <w:rsid w:val="00497249"/>
    <w:rsid w:val="0049771B"/>
    <w:rsid w:val="004A051D"/>
    <w:rsid w:val="004A05AC"/>
    <w:rsid w:val="004A15F1"/>
    <w:rsid w:val="004A163B"/>
    <w:rsid w:val="004A2EC0"/>
    <w:rsid w:val="004A3C38"/>
    <w:rsid w:val="004A40A9"/>
    <w:rsid w:val="004A556D"/>
    <w:rsid w:val="004A579D"/>
    <w:rsid w:val="004A5FC3"/>
    <w:rsid w:val="004A7118"/>
    <w:rsid w:val="004A75AA"/>
    <w:rsid w:val="004A78E1"/>
    <w:rsid w:val="004A7B96"/>
    <w:rsid w:val="004B03B5"/>
    <w:rsid w:val="004B3AE7"/>
    <w:rsid w:val="004B3BA1"/>
    <w:rsid w:val="004B4558"/>
    <w:rsid w:val="004B5D4E"/>
    <w:rsid w:val="004B641F"/>
    <w:rsid w:val="004B74D2"/>
    <w:rsid w:val="004C0008"/>
    <w:rsid w:val="004C0E3B"/>
    <w:rsid w:val="004C11FC"/>
    <w:rsid w:val="004C2E28"/>
    <w:rsid w:val="004C4C79"/>
    <w:rsid w:val="004C4EFC"/>
    <w:rsid w:val="004C57D4"/>
    <w:rsid w:val="004C61DE"/>
    <w:rsid w:val="004C703C"/>
    <w:rsid w:val="004C72EA"/>
    <w:rsid w:val="004C7890"/>
    <w:rsid w:val="004D2B03"/>
    <w:rsid w:val="004D3832"/>
    <w:rsid w:val="004D4504"/>
    <w:rsid w:val="004D47F8"/>
    <w:rsid w:val="004D4D1E"/>
    <w:rsid w:val="004D636A"/>
    <w:rsid w:val="004D6CD6"/>
    <w:rsid w:val="004D7343"/>
    <w:rsid w:val="004D76F2"/>
    <w:rsid w:val="004E006F"/>
    <w:rsid w:val="004E095D"/>
    <w:rsid w:val="004E11B3"/>
    <w:rsid w:val="004E159F"/>
    <w:rsid w:val="004E24F4"/>
    <w:rsid w:val="004E29B7"/>
    <w:rsid w:val="004E319C"/>
    <w:rsid w:val="004E46BC"/>
    <w:rsid w:val="004E49FF"/>
    <w:rsid w:val="004E660C"/>
    <w:rsid w:val="004E668A"/>
    <w:rsid w:val="004E6B6D"/>
    <w:rsid w:val="004E7FD3"/>
    <w:rsid w:val="004F0ACC"/>
    <w:rsid w:val="004F1967"/>
    <w:rsid w:val="004F1BAD"/>
    <w:rsid w:val="004F280F"/>
    <w:rsid w:val="004F470B"/>
    <w:rsid w:val="004F5484"/>
    <w:rsid w:val="004F66B5"/>
    <w:rsid w:val="004F6A3F"/>
    <w:rsid w:val="004F6C81"/>
    <w:rsid w:val="005000ED"/>
    <w:rsid w:val="0050044F"/>
    <w:rsid w:val="00501E78"/>
    <w:rsid w:val="005023C8"/>
    <w:rsid w:val="00502720"/>
    <w:rsid w:val="005033DA"/>
    <w:rsid w:val="005034E4"/>
    <w:rsid w:val="00503625"/>
    <w:rsid w:val="00503C51"/>
    <w:rsid w:val="00503E9F"/>
    <w:rsid w:val="00504223"/>
    <w:rsid w:val="0050425C"/>
    <w:rsid w:val="0050425E"/>
    <w:rsid w:val="00506B19"/>
    <w:rsid w:val="005070BE"/>
    <w:rsid w:val="00507A58"/>
    <w:rsid w:val="00511738"/>
    <w:rsid w:val="00512904"/>
    <w:rsid w:val="00512B66"/>
    <w:rsid w:val="00513A03"/>
    <w:rsid w:val="005146E7"/>
    <w:rsid w:val="00514FCF"/>
    <w:rsid w:val="005153DB"/>
    <w:rsid w:val="0051723A"/>
    <w:rsid w:val="00517845"/>
    <w:rsid w:val="00520E18"/>
    <w:rsid w:val="00521677"/>
    <w:rsid w:val="00521D69"/>
    <w:rsid w:val="005227A4"/>
    <w:rsid w:val="00523D61"/>
    <w:rsid w:val="005243AE"/>
    <w:rsid w:val="00526E0F"/>
    <w:rsid w:val="00531308"/>
    <w:rsid w:val="0053310F"/>
    <w:rsid w:val="00533B11"/>
    <w:rsid w:val="00535B6B"/>
    <w:rsid w:val="00537124"/>
    <w:rsid w:val="00537490"/>
    <w:rsid w:val="00540874"/>
    <w:rsid w:val="00540D54"/>
    <w:rsid w:val="00541ACD"/>
    <w:rsid w:val="00542DB4"/>
    <w:rsid w:val="00542EFB"/>
    <w:rsid w:val="005430B4"/>
    <w:rsid w:val="0054316C"/>
    <w:rsid w:val="005439C7"/>
    <w:rsid w:val="00544191"/>
    <w:rsid w:val="00544271"/>
    <w:rsid w:val="005456AB"/>
    <w:rsid w:val="00545B8B"/>
    <w:rsid w:val="00546767"/>
    <w:rsid w:val="005473AD"/>
    <w:rsid w:val="00550D8A"/>
    <w:rsid w:val="005603F7"/>
    <w:rsid w:val="0056124E"/>
    <w:rsid w:val="005614A5"/>
    <w:rsid w:val="00561C86"/>
    <w:rsid w:val="00562CB6"/>
    <w:rsid w:val="005630A8"/>
    <w:rsid w:val="00563738"/>
    <w:rsid w:val="0056756B"/>
    <w:rsid w:val="00567858"/>
    <w:rsid w:val="005678D0"/>
    <w:rsid w:val="00572EA9"/>
    <w:rsid w:val="00575478"/>
    <w:rsid w:val="00575D07"/>
    <w:rsid w:val="005801A5"/>
    <w:rsid w:val="00583533"/>
    <w:rsid w:val="005836DC"/>
    <w:rsid w:val="005843F2"/>
    <w:rsid w:val="00584E5D"/>
    <w:rsid w:val="00585A73"/>
    <w:rsid w:val="00586D21"/>
    <w:rsid w:val="0059131B"/>
    <w:rsid w:val="00591B02"/>
    <w:rsid w:val="0059208E"/>
    <w:rsid w:val="00592503"/>
    <w:rsid w:val="00594A06"/>
    <w:rsid w:val="00595E0B"/>
    <w:rsid w:val="00596651"/>
    <w:rsid w:val="00596671"/>
    <w:rsid w:val="00597196"/>
    <w:rsid w:val="00597685"/>
    <w:rsid w:val="005A085D"/>
    <w:rsid w:val="005A181E"/>
    <w:rsid w:val="005A20E3"/>
    <w:rsid w:val="005A2DEC"/>
    <w:rsid w:val="005A2E0C"/>
    <w:rsid w:val="005A32E1"/>
    <w:rsid w:val="005A3579"/>
    <w:rsid w:val="005A7E37"/>
    <w:rsid w:val="005B019D"/>
    <w:rsid w:val="005B25BC"/>
    <w:rsid w:val="005B2EC3"/>
    <w:rsid w:val="005B3DC6"/>
    <w:rsid w:val="005B45BD"/>
    <w:rsid w:val="005B5630"/>
    <w:rsid w:val="005B64B1"/>
    <w:rsid w:val="005B66FF"/>
    <w:rsid w:val="005B71C9"/>
    <w:rsid w:val="005B7AFC"/>
    <w:rsid w:val="005B7FB9"/>
    <w:rsid w:val="005C0341"/>
    <w:rsid w:val="005C2380"/>
    <w:rsid w:val="005C3610"/>
    <w:rsid w:val="005C414B"/>
    <w:rsid w:val="005C4AC7"/>
    <w:rsid w:val="005C503A"/>
    <w:rsid w:val="005C7C07"/>
    <w:rsid w:val="005D0A04"/>
    <w:rsid w:val="005D0DE7"/>
    <w:rsid w:val="005D2A27"/>
    <w:rsid w:val="005D45CB"/>
    <w:rsid w:val="005D5DD2"/>
    <w:rsid w:val="005D6B41"/>
    <w:rsid w:val="005D7B75"/>
    <w:rsid w:val="005E00ED"/>
    <w:rsid w:val="005E1E9C"/>
    <w:rsid w:val="005E2666"/>
    <w:rsid w:val="005E3A23"/>
    <w:rsid w:val="005E3AA9"/>
    <w:rsid w:val="005E4211"/>
    <w:rsid w:val="005E5018"/>
    <w:rsid w:val="005E5498"/>
    <w:rsid w:val="005E6539"/>
    <w:rsid w:val="005F3EFA"/>
    <w:rsid w:val="005F4223"/>
    <w:rsid w:val="005F51A0"/>
    <w:rsid w:val="005F6392"/>
    <w:rsid w:val="005F711B"/>
    <w:rsid w:val="006015A3"/>
    <w:rsid w:val="00602313"/>
    <w:rsid w:val="00602646"/>
    <w:rsid w:val="00604CC7"/>
    <w:rsid w:val="00605C90"/>
    <w:rsid w:val="00606C85"/>
    <w:rsid w:val="0060772C"/>
    <w:rsid w:val="00610AA3"/>
    <w:rsid w:val="00611DFF"/>
    <w:rsid w:val="006133B4"/>
    <w:rsid w:val="00614A99"/>
    <w:rsid w:val="0061508D"/>
    <w:rsid w:val="0061534D"/>
    <w:rsid w:val="006154F3"/>
    <w:rsid w:val="00615754"/>
    <w:rsid w:val="006163C6"/>
    <w:rsid w:val="00620866"/>
    <w:rsid w:val="00620E77"/>
    <w:rsid w:val="006227E3"/>
    <w:rsid w:val="00622963"/>
    <w:rsid w:val="00622F05"/>
    <w:rsid w:val="00623471"/>
    <w:rsid w:val="0062356C"/>
    <w:rsid w:val="0062545B"/>
    <w:rsid w:val="00626A69"/>
    <w:rsid w:val="00626D6D"/>
    <w:rsid w:val="00627AF5"/>
    <w:rsid w:val="006300AA"/>
    <w:rsid w:val="00630174"/>
    <w:rsid w:val="006305EB"/>
    <w:rsid w:val="0063099A"/>
    <w:rsid w:val="00631162"/>
    <w:rsid w:val="0063249D"/>
    <w:rsid w:val="0063579C"/>
    <w:rsid w:val="00636924"/>
    <w:rsid w:val="00636AFF"/>
    <w:rsid w:val="00636F58"/>
    <w:rsid w:val="0064110E"/>
    <w:rsid w:val="00641A2E"/>
    <w:rsid w:val="0064283E"/>
    <w:rsid w:val="00642D41"/>
    <w:rsid w:val="00642F76"/>
    <w:rsid w:val="00646F87"/>
    <w:rsid w:val="006474F7"/>
    <w:rsid w:val="00647C5E"/>
    <w:rsid w:val="0065072B"/>
    <w:rsid w:val="00651BA5"/>
    <w:rsid w:val="00652E43"/>
    <w:rsid w:val="00653791"/>
    <w:rsid w:val="006545AC"/>
    <w:rsid w:val="0065486E"/>
    <w:rsid w:val="00655806"/>
    <w:rsid w:val="0066090D"/>
    <w:rsid w:val="006614B3"/>
    <w:rsid w:val="00661776"/>
    <w:rsid w:val="00661D9D"/>
    <w:rsid w:val="00664494"/>
    <w:rsid w:val="00664691"/>
    <w:rsid w:val="006648A1"/>
    <w:rsid w:val="00664EE5"/>
    <w:rsid w:val="006653E2"/>
    <w:rsid w:val="00665530"/>
    <w:rsid w:val="006673A0"/>
    <w:rsid w:val="006676B0"/>
    <w:rsid w:val="00670816"/>
    <w:rsid w:val="00670F65"/>
    <w:rsid w:val="00671887"/>
    <w:rsid w:val="00672F14"/>
    <w:rsid w:val="00674767"/>
    <w:rsid w:val="006765D5"/>
    <w:rsid w:val="00676997"/>
    <w:rsid w:val="00676CA4"/>
    <w:rsid w:val="006770F8"/>
    <w:rsid w:val="00677946"/>
    <w:rsid w:val="00680759"/>
    <w:rsid w:val="00681450"/>
    <w:rsid w:val="00682838"/>
    <w:rsid w:val="00683644"/>
    <w:rsid w:val="006846D5"/>
    <w:rsid w:val="006853C8"/>
    <w:rsid w:val="00686500"/>
    <w:rsid w:val="00687739"/>
    <w:rsid w:val="00690121"/>
    <w:rsid w:val="006905E3"/>
    <w:rsid w:val="00691DB2"/>
    <w:rsid w:val="00692552"/>
    <w:rsid w:val="006942D4"/>
    <w:rsid w:val="006943E6"/>
    <w:rsid w:val="006948B5"/>
    <w:rsid w:val="006977EC"/>
    <w:rsid w:val="006A0BBF"/>
    <w:rsid w:val="006A11A4"/>
    <w:rsid w:val="006A25F7"/>
    <w:rsid w:val="006A3641"/>
    <w:rsid w:val="006A38C8"/>
    <w:rsid w:val="006A3BAB"/>
    <w:rsid w:val="006A44E3"/>
    <w:rsid w:val="006A45F1"/>
    <w:rsid w:val="006A5F1F"/>
    <w:rsid w:val="006A73AF"/>
    <w:rsid w:val="006A7835"/>
    <w:rsid w:val="006B0738"/>
    <w:rsid w:val="006B0B07"/>
    <w:rsid w:val="006B134E"/>
    <w:rsid w:val="006B1B44"/>
    <w:rsid w:val="006B1CBD"/>
    <w:rsid w:val="006B219D"/>
    <w:rsid w:val="006B28AF"/>
    <w:rsid w:val="006B36E5"/>
    <w:rsid w:val="006B3F12"/>
    <w:rsid w:val="006B4174"/>
    <w:rsid w:val="006B4C0C"/>
    <w:rsid w:val="006B6133"/>
    <w:rsid w:val="006B6FC3"/>
    <w:rsid w:val="006B7087"/>
    <w:rsid w:val="006C1817"/>
    <w:rsid w:val="006C36CC"/>
    <w:rsid w:val="006C3AD1"/>
    <w:rsid w:val="006C56EF"/>
    <w:rsid w:val="006C57F5"/>
    <w:rsid w:val="006C66B8"/>
    <w:rsid w:val="006C7776"/>
    <w:rsid w:val="006D117D"/>
    <w:rsid w:val="006D434D"/>
    <w:rsid w:val="006D550E"/>
    <w:rsid w:val="006D55E6"/>
    <w:rsid w:val="006D7F01"/>
    <w:rsid w:val="006E0C95"/>
    <w:rsid w:val="006E241A"/>
    <w:rsid w:val="006E2DA0"/>
    <w:rsid w:val="006F100D"/>
    <w:rsid w:val="006F2166"/>
    <w:rsid w:val="006F28CE"/>
    <w:rsid w:val="006F2B1B"/>
    <w:rsid w:val="006F41ED"/>
    <w:rsid w:val="006F5B54"/>
    <w:rsid w:val="006F69A0"/>
    <w:rsid w:val="006F6DD6"/>
    <w:rsid w:val="006F7963"/>
    <w:rsid w:val="0070064B"/>
    <w:rsid w:val="007006AC"/>
    <w:rsid w:val="007010F6"/>
    <w:rsid w:val="00701199"/>
    <w:rsid w:val="00701304"/>
    <w:rsid w:val="00701331"/>
    <w:rsid w:val="0070217E"/>
    <w:rsid w:val="00703B82"/>
    <w:rsid w:val="00703B8B"/>
    <w:rsid w:val="00704227"/>
    <w:rsid w:val="0070574F"/>
    <w:rsid w:val="00706023"/>
    <w:rsid w:val="007063D5"/>
    <w:rsid w:val="00707084"/>
    <w:rsid w:val="007073DB"/>
    <w:rsid w:val="007074A2"/>
    <w:rsid w:val="00707EA7"/>
    <w:rsid w:val="00710BC3"/>
    <w:rsid w:val="00711007"/>
    <w:rsid w:val="00711BF5"/>
    <w:rsid w:val="00712E31"/>
    <w:rsid w:val="007135FD"/>
    <w:rsid w:val="0071454B"/>
    <w:rsid w:val="00714581"/>
    <w:rsid w:val="00715263"/>
    <w:rsid w:val="007169A0"/>
    <w:rsid w:val="00716C42"/>
    <w:rsid w:val="00716DC9"/>
    <w:rsid w:val="0071768D"/>
    <w:rsid w:val="007202B9"/>
    <w:rsid w:val="0072031E"/>
    <w:rsid w:val="00722D52"/>
    <w:rsid w:val="00724BF1"/>
    <w:rsid w:val="0072646E"/>
    <w:rsid w:val="00726729"/>
    <w:rsid w:val="007275A8"/>
    <w:rsid w:val="00730204"/>
    <w:rsid w:val="00730DD0"/>
    <w:rsid w:val="00731CF3"/>
    <w:rsid w:val="007325C7"/>
    <w:rsid w:val="00732901"/>
    <w:rsid w:val="00733D17"/>
    <w:rsid w:val="00734138"/>
    <w:rsid w:val="007352A5"/>
    <w:rsid w:val="007369AF"/>
    <w:rsid w:val="00736A1A"/>
    <w:rsid w:val="00740140"/>
    <w:rsid w:val="0074075B"/>
    <w:rsid w:val="00740A27"/>
    <w:rsid w:val="00740D70"/>
    <w:rsid w:val="007415B4"/>
    <w:rsid w:val="007430A5"/>
    <w:rsid w:val="00743248"/>
    <w:rsid w:val="0074367D"/>
    <w:rsid w:val="00743974"/>
    <w:rsid w:val="00745551"/>
    <w:rsid w:val="007455D9"/>
    <w:rsid w:val="00746BD0"/>
    <w:rsid w:val="00747CE6"/>
    <w:rsid w:val="00752593"/>
    <w:rsid w:val="00754CFA"/>
    <w:rsid w:val="00754F96"/>
    <w:rsid w:val="007579D3"/>
    <w:rsid w:val="00762C4C"/>
    <w:rsid w:val="007652C8"/>
    <w:rsid w:val="007660E4"/>
    <w:rsid w:val="007663CB"/>
    <w:rsid w:val="007700FB"/>
    <w:rsid w:val="00770146"/>
    <w:rsid w:val="00770EBD"/>
    <w:rsid w:val="0077101A"/>
    <w:rsid w:val="00772912"/>
    <w:rsid w:val="00772D96"/>
    <w:rsid w:val="00774120"/>
    <w:rsid w:val="007748BD"/>
    <w:rsid w:val="00777247"/>
    <w:rsid w:val="007773D3"/>
    <w:rsid w:val="00777E82"/>
    <w:rsid w:val="00781C78"/>
    <w:rsid w:val="0078210B"/>
    <w:rsid w:val="007831C2"/>
    <w:rsid w:val="0078464A"/>
    <w:rsid w:val="00785012"/>
    <w:rsid w:val="00785437"/>
    <w:rsid w:val="0078545E"/>
    <w:rsid w:val="0078576A"/>
    <w:rsid w:val="00786B67"/>
    <w:rsid w:val="0079060C"/>
    <w:rsid w:val="00792731"/>
    <w:rsid w:val="00792D44"/>
    <w:rsid w:val="0079304C"/>
    <w:rsid w:val="00793606"/>
    <w:rsid w:val="00797F46"/>
    <w:rsid w:val="007A248F"/>
    <w:rsid w:val="007A3FB6"/>
    <w:rsid w:val="007A4DD8"/>
    <w:rsid w:val="007A4F6A"/>
    <w:rsid w:val="007A6EAA"/>
    <w:rsid w:val="007A73E0"/>
    <w:rsid w:val="007A790D"/>
    <w:rsid w:val="007A7C5F"/>
    <w:rsid w:val="007B00E8"/>
    <w:rsid w:val="007B0D05"/>
    <w:rsid w:val="007B0F09"/>
    <w:rsid w:val="007B20DA"/>
    <w:rsid w:val="007B2EB3"/>
    <w:rsid w:val="007B40F8"/>
    <w:rsid w:val="007B4A75"/>
    <w:rsid w:val="007B5EB3"/>
    <w:rsid w:val="007B6034"/>
    <w:rsid w:val="007B6E2F"/>
    <w:rsid w:val="007C0FE3"/>
    <w:rsid w:val="007C1545"/>
    <w:rsid w:val="007C16E5"/>
    <w:rsid w:val="007C26C9"/>
    <w:rsid w:val="007C3917"/>
    <w:rsid w:val="007C3B98"/>
    <w:rsid w:val="007C535C"/>
    <w:rsid w:val="007C549B"/>
    <w:rsid w:val="007C6C45"/>
    <w:rsid w:val="007C6E9E"/>
    <w:rsid w:val="007C7EBC"/>
    <w:rsid w:val="007D2F53"/>
    <w:rsid w:val="007D2FD9"/>
    <w:rsid w:val="007D4033"/>
    <w:rsid w:val="007D42E5"/>
    <w:rsid w:val="007D5A26"/>
    <w:rsid w:val="007D61B8"/>
    <w:rsid w:val="007D6E20"/>
    <w:rsid w:val="007D776A"/>
    <w:rsid w:val="007E21FB"/>
    <w:rsid w:val="007E2A13"/>
    <w:rsid w:val="007E4B0A"/>
    <w:rsid w:val="007E698B"/>
    <w:rsid w:val="007E6D8D"/>
    <w:rsid w:val="007E7E73"/>
    <w:rsid w:val="007F0C72"/>
    <w:rsid w:val="007F17ED"/>
    <w:rsid w:val="007F2318"/>
    <w:rsid w:val="007F3B6D"/>
    <w:rsid w:val="007F4707"/>
    <w:rsid w:val="007F5E56"/>
    <w:rsid w:val="007F7865"/>
    <w:rsid w:val="00801302"/>
    <w:rsid w:val="008017D4"/>
    <w:rsid w:val="00803130"/>
    <w:rsid w:val="00803F90"/>
    <w:rsid w:val="00806B0C"/>
    <w:rsid w:val="008079AF"/>
    <w:rsid w:val="00807E08"/>
    <w:rsid w:val="00810BE6"/>
    <w:rsid w:val="0081176B"/>
    <w:rsid w:val="0081290C"/>
    <w:rsid w:val="008136CD"/>
    <w:rsid w:val="00813F20"/>
    <w:rsid w:val="008141E1"/>
    <w:rsid w:val="0081470A"/>
    <w:rsid w:val="00814A4A"/>
    <w:rsid w:val="00816C3C"/>
    <w:rsid w:val="00820ED4"/>
    <w:rsid w:val="00821503"/>
    <w:rsid w:val="00821A3D"/>
    <w:rsid w:val="00821BAC"/>
    <w:rsid w:val="00822D20"/>
    <w:rsid w:val="008252E5"/>
    <w:rsid w:val="008258B1"/>
    <w:rsid w:val="00826494"/>
    <w:rsid w:val="00827331"/>
    <w:rsid w:val="00832F6E"/>
    <w:rsid w:val="00832FD4"/>
    <w:rsid w:val="00837006"/>
    <w:rsid w:val="008431D2"/>
    <w:rsid w:val="008433D0"/>
    <w:rsid w:val="00843B81"/>
    <w:rsid w:val="00843FAF"/>
    <w:rsid w:val="008446D6"/>
    <w:rsid w:val="008448FF"/>
    <w:rsid w:val="008458B9"/>
    <w:rsid w:val="00845F34"/>
    <w:rsid w:val="0084714F"/>
    <w:rsid w:val="008506A2"/>
    <w:rsid w:val="00851378"/>
    <w:rsid w:val="00851A92"/>
    <w:rsid w:val="00853217"/>
    <w:rsid w:val="00854C68"/>
    <w:rsid w:val="00855877"/>
    <w:rsid w:val="00855F12"/>
    <w:rsid w:val="00860026"/>
    <w:rsid w:val="00861A45"/>
    <w:rsid w:val="00861E61"/>
    <w:rsid w:val="00863A90"/>
    <w:rsid w:val="00864E00"/>
    <w:rsid w:val="00866F7D"/>
    <w:rsid w:val="00870BCC"/>
    <w:rsid w:val="00872800"/>
    <w:rsid w:val="00872CD6"/>
    <w:rsid w:val="00874617"/>
    <w:rsid w:val="00874A06"/>
    <w:rsid w:val="00875C1D"/>
    <w:rsid w:val="00876B6D"/>
    <w:rsid w:val="008778BC"/>
    <w:rsid w:val="008822A1"/>
    <w:rsid w:val="008826C4"/>
    <w:rsid w:val="00883313"/>
    <w:rsid w:val="008839AB"/>
    <w:rsid w:val="00890059"/>
    <w:rsid w:val="00891543"/>
    <w:rsid w:val="00892075"/>
    <w:rsid w:val="00893647"/>
    <w:rsid w:val="00893939"/>
    <w:rsid w:val="00893FD3"/>
    <w:rsid w:val="00895B5B"/>
    <w:rsid w:val="008971A9"/>
    <w:rsid w:val="008A1F73"/>
    <w:rsid w:val="008A2C8F"/>
    <w:rsid w:val="008A2D6A"/>
    <w:rsid w:val="008A2E69"/>
    <w:rsid w:val="008A3321"/>
    <w:rsid w:val="008A3A2C"/>
    <w:rsid w:val="008A44A1"/>
    <w:rsid w:val="008A5114"/>
    <w:rsid w:val="008A5B23"/>
    <w:rsid w:val="008B0A9E"/>
    <w:rsid w:val="008B2157"/>
    <w:rsid w:val="008B2CAA"/>
    <w:rsid w:val="008B3F19"/>
    <w:rsid w:val="008B429D"/>
    <w:rsid w:val="008B50A9"/>
    <w:rsid w:val="008B54F0"/>
    <w:rsid w:val="008B64CA"/>
    <w:rsid w:val="008C0797"/>
    <w:rsid w:val="008C0CFC"/>
    <w:rsid w:val="008C0CFF"/>
    <w:rsid w:val="008C334E"/>
    <w:rsid w:val="008C4C6B"/>
    <w:rsid w:val="008C4D9C"/>
    <w:rsid w:val="008D09CA"/>
    <w:rsid w:val="008D1059"/>
    <w:rsid w:val="008D2D47"/>
    <w:rsid w:val="008D3178"/>
    <w:rsid w:val="008D32EC"/>
    <w:rsid w:val="008D3D83"/>
    <w:rsid w:val="008D411B"/>
    <w:rsid w:val="008D5257"/>
    <w:rsid w:val="008D5CB6"/>
    <w:rsid w:val="008D6522"/>
    <w:rsid w:val="008D7E01"/>
    <w:rsid w:val="008E08CD"/>
    <w:rsid w:val="008E0F43"/>
    <w:rsid w:val="008E186D"/>
    <w:rsid w:val="008E4104"/>
    <w:rsid w:val="008E4223"/>
    <w:rsid w:val="008E42DD"/>
    <w:rsid w:val="008E4897"/>
    <w:rsid w:val="008E53C7"/>
    <w:rsid w:val="008E5C48"/>
    <w:rsid w:val="008E66FC"/>
    <w:rsid w:val="008E6D9A"/>
    <w:rsid w:val="008F0C96"/>
    <w:rsid w:val="008F208F"/>
    <w:rsid w:val="008F35EF"/>
    <w:rsid w:val="008F565A"/>
    <w:rsid w:val="008F6377"/>
    <w:rsid w:val="008F6CF2"/>
    <w:rsid w:val="008F6E00"/>
    <w:rsid w:val="008F7500"/>
    <w:rsid w:val="00900559"/>
    <w:rsid w:val="00903C71"/>
    <w:rsid w:val="00907763"/>
    <w:rsid w:val="00907D7A"/>
    <w:rsid w:val="00910E0C"/>
    <w:rsid w:val="00911F2C"/>
    <w:rsid w:val="0091216C"/>
    <w:rsid w:val="00912BE0"/>
    <w:rsid w:val="0091521B"/>
    <w:rsid w:val="0091757B"/>
    <w:rsid w:val="00917D30"/>
    <w:rsid w:val="00917FB0"/>
    <w:rsid w:val="0092140C"/>
    <w:rsid w:val="00921921"/>
    <w:rsid w:val="00925D93"/>
    <w:rsid w:val="00927D27"/>
    <w:rsid w:val="00930084"/>
    <w:rsid w:val="009306CA"/>
    <w:rsid w:val="0093388E"/>
    <w:rsid w:val="00933955"/>
    <w:rsid w:val="0093451A"/>
    <w:rsid w:val="00934B68"/>
    <w:rsid w:val="00934D44"/>
    <w:rsid w:val="00935231"/>
    <w:rsid w:val="00935544"/>
    <w:rsid w:val="00935562"/>
    <w:rsid w:val="00935BD3"/>
    <w:rsid w:val="00935DFE"/>
    <w:rsid w:val="0093693A"/>
    <w:rsid w:val="00936C66"/>
    <w:rsid w:val="00937645"/>
    <w:rsid w:val="009379E5"/>
    <w:rsid w:val="00941056"/>
    <w:rsid w:val="0094201D"/>
    <w:rsid w:val="0094250D"/>
    <w:rsid w:val="00943F8C"/>
    <w:rsid w:val="0094479A"/>
    <w:rsid w:val="00944E5E"/>
    <w:rsid w:val="0094583E"/>
    <w:rsid w:val="00945F10"/>
    <w:rsid w:val="00946434"/>
    <w:rsid w:val="00946470"/>
    <w:rsid w:val="00947B51"/>
    <w:rsid w:val="00947D0C"/>
    <w:rsid w:val="009508E5"/>
    <w:rsid w:val="00951EED"/>
    <w:rsid w:val="00952E9F"/>
    <w:rsid w:val="00954DED"/>
    <w:rsid w:val="00955D55"/>
    <w:rsid w:val="00956BD6"/>
    <w:rsid w:val="009579BF"/>
    <w:rsid w:val="009601D1"/>
    <w:rsid w:val="00960761"/>
    <w:rsid w:val="009607F4"/>
    <w:rsid w:val="00960990"/>
    <w:rsid w:val="00960A6F"/>
    <w:rsid w:val="00961CB5"/>
    <w:rsid w:val="00962529"/>
    <w:rsid w:val="00962B13"/>
    <w:rsid w:val="00962D66"/>
    <w:rsid w:val="00964F88"/>
    <w:rsid w:val="00965F7B"/>
    <w:rsid w:val="00966D61"/>
    <w:rsid w:val="0096768F"/>
    <w:rsid w:val="0097065B"/>
    <w:rsid w:val="00970EC0"/>
    <w:rsid w:val="00971B8E"/>
    <w:rsid w:val="00971CFF"/>
    <w:rsid w:val="00972C24"/>
    <w:rsid w:val="00972F1E"/>
    <w:rsid w:val="00973D46"/>
    <w:rsid w:val="0097467A"/>
    <w:rsid w:val="00974B6E"/>
    <w:rsid w:val="00975EAF"/>
    <w:rsid w:val="00976797"/>
    <w:rsid w:val="0098145E"/>
    <w:rsid w:val="009820FE"/>
    <w:rsid w:val="00982C64"/>
    <w:rsid w:val="00983B5F"/>
    <w:rsid w:val="00983E9D"/>
    <w:rsid w:val="009876A5"/>
    <w:rsid w:val="0098791D"/>
    <w:rsid w:val="009910F1"/>
    <w:rsid w:val="009911C5"/>
    <w:rsid w:val="00991486"/>
    <w:rsid w:val="00991F17"/>
    <w:rsid w:val="009920AE"/>
    <w:rsid w:val="009925F4"/>
    <w:rsid w:val="00992F89"/>
    <w:rsid w:val="009930BC"/>
    <w:rsid w:val="0099355B"/>
    <w:rsid w:val="00993818"/>
    <w:rsid w:val="00993D97"/>
    <w:rsid w:val="009944AF"/>
    <w:rsid w:val="009951D5"/>
    <w:rsid w:val="00997A8C"/>
    <w:rsid w:val="00997F51"/>
    <w:rsid w:val="009A05FB"/>
    <w:rsid w:val="009A1435"/>
    <w:rsid w:val="009A1651"/>
    <w:rsid w:val="009A183B"/>
    <w:rsid w:val="009A1D19"/>
    <w:rsid w:val="009A24E4"/>
    <w:rsid w:val="009A32AA"/>
    <w:rsid w:val="009A3B95"/>
    <w:rsid w:val="009A425D"/>
    <w:rsid w:val="009A56ED"/>
    <w:rsid w:val="009A5D9A"/>
    <w:rsid w:val="009A63BA"/>
    <w:rsid w:val="009A7C25"/>
    <w:rsid w:val="009B0EC6"/>
    <w:rsid w:val="009B12A0"/>
    <w:rsid w:val="009B1BAD"/>
    <w:rsid w:val="009B2991"/>
    <w:rsid w:val="009B35CA"/>
    <w:rsid w:val="009B445C"/>
    <w:rsid w:val="009B5193"/>
    <w:rsid w:val="009B55D6"/>
    <w:rsid w:val="009B5608"/>
    <w:rsid w:val="009B59E1"/>
    <w:rsid w:val="009B6072"/>
    <w:rsid w:val="009B7BB3"/>
    <w:rsid w:val="009B7F89"/>
    <w:rsid w:val="009C020D"/>
    <w:rsid w:val="009C1410"/>
    <w:rsid w:val="009C1C89"/>
    <w:rsid w:val="009C3AFB"/>
    <w:rsid w:val="009C6050"/>
    <w:rsid w:val="009C6685"/>
    <w:rsid w:val="009C70F9"/>
    <w:rsid w:val="009C735F"/>
    <w:rsid w:val="009D0B5E"/>
    <w:rsid w:val="009D18B4"/>
    <w:rsid w:val="009D232A"/>
    <w:rsid w:val="009D2703"/>
    <w:rsid w:val="009D6931"/>
    <w:rsid w:val="009D6A68"/>
    <w:rsid w:val="009D6E17"/>
    <w:rsid w:val="009E1675"/>
    <w:rsid w:val="009E26BE"/>
    <w:rsid w:val="009E2FE8"/>
    <w:rsid w:val="009E3237"/>
    <w:rsid w:val="009E476E"/>
    <w:rsid w:val="009E656B"/>
    <w:rsid w:val="009F0002"/>
    <w:rsid w:val="009F007F"/>
    <w:rsid w:val="009F01B7"/>
    <w:rsid w:val="009F12C4"/>
    <w:rsid w:val="009F1C06"/>
    <w:rsid w:val="009F1CDC"/>
    <w:rsid w:val="009F28D0"/>
    <w:rsid w:val="009F3559"/>
    <w:rsid w:val="009F3B79"/>
    <w:rsid w:val="009F419A"/>
    <w:rsid w:val="009F6C59"/>
    <w:rsid w:val="009F7049"/>
    <w:rsid w:val="009F7352"/>
    <w:rsid w:val="009F77E6"/>
    <w:rsid w:val="00A00D3C"/>
    <w:rsid w:val="00A0108D"/>
    <w:rsid w:val="00A01F77"/>
    <w:rsid w:val="00A033CB"/>
    <w:rsid w:val="00A048BB"/>
    <w:rsid w:val="00A063CF"/>
    <w:rsid w:val="00A06583"/>
    <w:rsid w:val="00A07479"/>
    <w:rsid w:val="00A074E2"/>
    <w:rsid w:val="00A07DF5"/>
    <w:rsid w:val="00A102D0"/>
    <w:rsid w:val="00A10595"/>
    <w:rsid w:val="00A1115E"/>
    <w:rsid w:val="00A11F01"/>
    <w:rsid w:val="00A12276"/>
    <w:rsid w:val="00A1245C"/>
    <w:rsid w:val="00A13AA9"/>
    <w:rsid w:val="00A14B0A"/>
    <w:rsid w:val="00A14D1F"/>
    <w:rsid w:val="00A152AA"/>
    <w:rsid w:val="00A15308"/>
    <w:rsid w:val="00A1604D"/>
    <w:rsid w:val="00A167AC"/>
    <w:rsid w:val="00A201EF"/>
    <w:rsid w:val="00A24008"/>
    <w:rsid w:val="00A2469A"/>
    <w:rsid w:val="00A25689"/>
    <w:rsid w:val="00A26A43"/>
    <w:rsid w:val="00A26EA2"/>
    <w:rsid w:val="00A2741F"/>
    <w:rsid w:val="00A2783B"/>
    <w:rsid w:val="00A27C88"/>
    <w:rsid w:val="00A30D41"/>
    <w:rsid w:val="00A317E6"/>
    <w:rsid w:val="00A318E6"/>
    <w:rsid w:val="00A31D0C"/>
    <w:rsid w:val="00A33CCF"/>
    <w:rsid w:val="00A347B6"/>
    <w:rsid w:val="00A3586E"/>
    <w:rsid w:val="00A36698"/>
    <w:rsid w:val="00A371AC"/>
    <w:rsid w:val="00A41842"/>
    <w:rsid w:val="00A454CC"/>
    <w:rsid w:val="00A45B00"/>
    <w:rsid w:val="00A4688D"/>
    <w:rsid w:val="00A46A49"/>
    <w:rsid w:val="00A470E3"/>
    <w:rsid w:val="00A47F67"/>
    <w:rsid w:val="00A511D8"/>
    <w:rsid w:val="00A5193B"/>
    <w:rsid w:val="00A52A05"/>
    <w:rsid w:val="00A53C90"/>
    <w:rsid w:val="00A53E24"/>
    <w:rsid w:val="00A53ECD"/>
    <w:rsid w:val="00A54B9A"/>
    <w:rsid w:val="00A57CC8"/>
    <w:rsid w:val="00A63C53"/>
    <w:rsid w:val="00A65295"/>
    <w:rsid w:val="00A65809"/>
    <w:rsid w:val="00A6721B"/>
    <w:rsid w:val="00A6762F"/>
    <w:rsid w:val="00A67EA9"/>
    <w:rsid w:val="00A70A3F"/>
    <w:rsid w:val="00A716D9"/>
    <w:rsid w:val="00A72FDF"/>
    <w:rsid w:val="00A755A5"/>
    <w:rsid w:val="00A75D2F"/>
    <w:rsid w:val="00A76139"/>
    <w:rsid w:val="00A763C1"/>
    <w:rsid w:val="00A7679E"/>
    <w:rsid w:val="00A769DB"/>
    <w:rsid w:val="00A76E1E"/>
    <w:rsid w:val="00A77F55"/>
    <w:rsid w:val="00A807B0"/>
    <w:rsid w:val="00A80A05"/>
    <w:rsid w:val="00A83042"/>
    <w:rsid w:val="00A85E76"/>
    <w:rsid w:val="00A8664F"/>
    <w:rsid w:val="00A87AB6"/>
    <w:rsid w:val="00A87B96"/>
    <w:rsid w:val="00A900F3"/>
    <w:rsid w:val="00A90E92"/>
    <w:rsid w:val="00A92CB6"/>
    <w:rsid w:val="00A94979"/>
    <w:rsid w:val="00A9522A"/>
    <w:rsid w:val="00A97738"/>
    <w:rsid w:val="00AA0658"/>
    <w:rsid w:val="00AA1382"/>
    <w:rsid w:val="00AA1D97"/>
    <w:rsid w:val="00AA3A7D"/>
    <w:rsid w:val="00AA3DD3"/>
    <w:rsid w:val="00AA51BA"/>
    <w:rsid w:val="00AA5438"/>
    <w:rsid w:val="00AB07EF"/>
    <w:rsid w:val="00AB08F3"/>
    <w:rsid w:val="00AB164A"/>
    <w:rsid w:val="00AB26E1"/>
    <w:rsid w:val="00AB383B"/>
    <w:rsid w:val="00AB3BEF"/>
    <w:rsid w:val="00AB4BF8"/>
    <w:rsid w:val="00AB6F44"/>
    <w:rsid w:val="00AB74B8"/>
    <w:rsid w:val="00AB7FD7"/>
    <w:rsid w:val="00AC1140"/>
    <w:rsid w:val="00AC1739"/>
    <w:rsid w:val="00AC236A"/>
    <w:rsid w:val="00AC2696"/>
    <w:rsid w:val="00AC2746"/>
    <w:rsid w:val="00AC2B97"/>
    <w:rsid w:val="00AC2DCA"/>
    <w:rsid w:val="00AC2FC4"/>
    <w:rsid w:val="00AC3A02"/>
    <w:rsid w:val="00AC3EC4"/>
    <w:rsid w:val="00AC5F33"/>
    <w:rsid w:val="00AC7A26"/>
    <w:rsid w:val="00AC7CE4"/>
    <w:rsid w:val="00AD14B9"/>
    <w:rsid w:val="00AD1E23"/>
    <w:rsid w:val="00AD2455"/>
    <w:rsid w:val="00AD2BF0"/>
    <w:rsid w:val="00AD3C02"/>
    <w:rsid w:val="00AD42EB"/>
    <w:rsid w:val="00AD4ED7"/>
    <w:rsid w:val="00AD5474"/>
    <w:rsid w:val="00AD7011"/>
    <w:rsid w:val="00AD70F6"/>
    <w:rsid w:val="00AD77BC"/>
    <w:rsid w:val="00AE094A"/>
    <w:rsid w:val="00AE0D87"/>
    <w:rsid w:val="00AE1F8E"/>
    <w:rsid w:val="00AE3F46"/>
    <w:rsid w:val="00AE5CE8"/>
    <w:rsid w:val="00AE7800"/>
    <w:rsid w:val="00AF0606"/>
    <w:rsid w:val="00AF3B6C"/>
    <w:rsid w:val="00AF4691"/>
    <w:rsid w:val="00AF5378"/>
    <w:rsid w:val="00AF6FC5"/>
    <w:rsid w:val="00B00306"/>
    <w:rsid w:val="00B0343E"/>
    <w:rsid w:val="00B039DF"/>
    <w:rsid w:val="00B04019"/>
    <w:rsid w:val="00B04762"/>
    <w:rsid w:val="00B04BE6"/>
    <w:rsid w:val="00B055B2"/>
    <w:rsid w:val="00B056FF"/>
    <w:rsid w:val="00B062A1"/>
    <w:rsid w:val="00B07341"/>
    <w:rsid w:val="00B11067"/>
    <w:rsid w:val="00B13692"/>
    <w:rsid w:val="00B13A22"/>
    <w:rsid w:val="00B13A7A"/>
    <w:rsid w:val="00B13FAD"/>
    <w:rsid w:val="00B158A0"/>
    <w:rsid w:val="00B15CDA"/>
    <w:rsid w:val="00B16FD9"/>
    <w:rsid w:val="00B17A19"/>
    <w:rsid w:val="00B17D0B"/>
    <w:rsid w:val="00B20FDF"/>
    <w:rsid w:val="00B21B56"/>
    <w:rsid w:val="00B2265B"/>
    <w:rsid w:val="00B226DC"/>
    <w:rsid w:val="00B2523C"/>
    <w:rsid w:val="00B3049F"/>
    <w:rsid w:val="00B3084F"/>
    <w:rsid w:val="00B32067"/>
    <w:rsid w:val="00B3256F"/>
    <w:rsid w:val="00B32F72"/>
    <w:rsid w:val="00B334C4"/>
    <w:rsid w:val="00B3497A"/>
    <w:rsid w:val="00B36C9C"/>
    <w:rsid w:val="00B36FDF"/>
    <w:rsid w:val="00B37315"/>
    <w:rsid w:val="00B373D2"/>
    <w:rsid w:val="00B37E7C"/>
    <w:rsid w:val="00B40FC1"/>
    <w:rsid w:val="00B41F28"/>
    <w:rsid w:val="00B426A1"/>
    <w:rsid w:val="00B4273A"/>
    <w:rsid w:val="00B42EBB"/>
    <w:rsid w:val="00B44A3F"/>
    <w:rsid w:val="00B451A8"/>
    <w:rsid w:val="00B45AFC"/>
    <w:rsid w:val="00B471A3"/>
    <w:rsid w:val="00B47CA4"/>
    <w:rsid w:val="00B512F7"/>
    <w:rsid w:val="00B52C5F"/>
    <w:rsid w:val="00B55041"/>
    <w:rsid w:val="00B5661B"/>
    <w:rsid w:val="00B56E6D"/>
    <w:rsid w:val="00B5747D"/>
    <w:rsid w:val="00B57669"/>
    <w:rsid w:val="00B57D46"/>
    <w:rsid w:val="00B6109D"/>
    <w:rsid w:val="00B611D6"/>
    <w:rsid w:val="00B62AE7"/>
    <w:rsid w:val="00B64C2D"/>
    <w:rsid w:val="00B65B6D"/>
    <w:rsid w:val="00B66F8E"/>
    <w:rsid w:val="00B67478"/>
    <w:rsid w:val="00B704F1"/>
    <w:rsid w:val="00B718A0"/>
    <w:rsid w:val="00B725F2"/>
    <w:rsid w:val="00B72CC4"/>
    <w:rsid w:val="00B737BE"/>
    <w:rsid w:val="00B742A3"/>
    <w:rsid w:val="00B7467D"/>
    <w:rsid w:val="00B74775"/>
    <w:rsid w:val="00B74BC9"/>
    <w:rsid w:val="00B74DA8"/>
    <w:rsid w:val="00B74F18"/>
    <w:rsid w:val="00B75CF5"/>
    <w:rsid w:val="00B776DC"/>
    <w:rsid w:val="00B82C5C"/>
    <w:rsid w:val="00B82EC1"/>
    <w:rsid w:val="00B8372B"/>
    <w:rsid w:val="00B848B6"/>
    <w:rsid w:val="00B859FE"/>
    <w:rsid w:val="00B85AD7"/>
    <w:rsid w:val="00B90187"/>
    <w:rsid w:val="00B908E0"/>
    <w:rsid w:val="00B90FBE"/>
    <w:rsid w:val="00B912E4"/>
    <w:rsid w:val="00B9257B"/>
    <w:rsid w:val="00B92840"/>
    <w:rsid w:val="00B93211"/>
    <w:rsid w:val="00B9380D"/>
    <w:rsid w:val="00B96CBC"/>
    <w:rsid w:val="00B970CA"/>
    <w:rsid w:val="00BA0ED4"/>
    <w:rsid w:val="00BA1569"/>
    <w:rsid w:val="00BA278E"/>
    <w:rsid w:val="00BA2C3C"/>
    <w:rsid w:val="00BA3642"/>
    <w:rsid w:val="00BA3F39"/>
    <w:rsid w:val="00BA5E17"/>
    <w:rsid w:val="00BA6670"/>
    <w:rsid w:val="00BB0A8E"/>
    <w:rsid w:val="00BB1F16"/>
    <w:rsid w:val="00BB37B9"/>
    <w:rsid w:val="00BB3EC9"/>
    <w:rsid w:val="00BB77B3"/>
    <w:rsid w:val="00BB79A0"/>
    <w:rsid w:val="00BC02F6"/>
    <w:rsid w:val="00BC1628"/>
    <w:rsid w:val="00BC1995"/>
    <w:rsid w:val="00BC2D14"/>
    <w:rsid w:val="00BC46BF"/>
    <w:rsid w:val="00BC4DC6"/>
    <w:rsid w:val="00BC60F2"/>
    <w:rsid w:val="00BC6B90"/>
    <w:rsid w:val="00BC7CB6"/>
    <w:rsid w:val="00BD0E58"/>
    <w:rsid w:val="00BD1472"/>
    <w:rsid w:val="00BD1541"/>
    <w:rsid w:val="00BD3B50"/>
    <w:rsid w:val="00BD3D4C"/>
    <w:rsid w:val="00BD5798"/>
    <w:rsid w:val="00BD6802"/>
    <w:rsid w:val="00BE0C5B"/>
    <w:rsid w:val="00BE433F"/>
    <w:rsid w:val="00BE434C"/>
    <w:rsid w:val="00BE4909"/>
    <w:rsid w:val="00BE5447"/>
    <w:rsid w:val="00BE706B"/>
    <w:rsid w:val="00BE70EB"/>
    <w:rsid w:val="00BE7A03"/>
    <w:rsid w:val="00BF0D2A"/>
    <w:rsid w:val="00BF2720"/>
    <w:rsid w:val="00BF3396"/>
    <w:rsid w:val="00BF3962"/>
    <w:rsid w:val="00BF3C30"/>
    <w:rsid w:val="00BF4300"/>
    <w:rsid w:val="00BF4864"/>
    <w:rsid w:val="00BF4DDD"/>
    <w:rsid w:val="00BF5FBA"/>
    <w:rsid w:val="00BF6477"/>
    <w:rsid w:val="00BF6E3B"/>
    <w:rsid w:val="00C01E73"/>
    <w:rsid w:val="00C05B21"/>
    <w:rsid w:val="00C06585"/>
    <w:rsid w:val="00C06BBC"/>
    <w:rsid w:val="00C07067"/>
    <w:rsid w:val="00C0760F"/>
    <w:rsid w:val="00C106A1"/>
    <w:rsid w:val="00C10B31"/>
    <w:rsid w:val="00C10EDD"/>
    <w:rsid w:val="00C118CB"/>
    <w:rsid w:val="00C13191"/>
    <w:rsid w:val="00C13C6C"/>
    <w:rsid w:val="00C14115"/>
    <w:rsid w:val="00C142F2"/>
    <w:rsid w:val="00C15D77"/>
    <w:rsid w:val="00C171B1"/>
    <w:rsid w:val="00C1767A"/>
    <w:rsid w:val="00C17B4F"/>
    <w:rsid w:val="00C2052B"/>
    <w:rsid w:val="00C212A7"/>
    <w:rsid w:val="00C217B8"/>
    <w:rsid w:val="00C23A7E"/>
    <w:rsid w:val="00C242B2"/>
    <w:rsid w:val="00C24315"/>
    <w:rsid w:val="00C25DF7"/>
    <w:rsid w:val="00C25E88"/>
    <w:rsid w:val="00C26AA0"/>
    <w:rsid w:val="00C26CB0"/>
    <w:rsid w:val="00C27A3C"/>
    <w:rsid w:val="00C30053"/>
    <w:rsid w:val="00C33CC5"/>
    <w:rsid w:val="00C34673"/>
    <w:rsid w:val="00C353BA"/>
    <w:rsid w:val="00C35EAA"/>
    <w:rsid w:val="00C36DBF"/>
    <w:rsid w:val="00C36F16"/>
    <w:rsid w:val="00C42295"/>
    <w:rsid w:val="00C42D56"/>
    <w:rsid w:val="00C45A58"/>
    <w:rsid w:val="00C45EFC"/>
    <w:rsid w:val="00C466AE"/>
    <w:rsid w:val="00C50537"/>
    <w:rsid w:val="00C50E9A"/>
    <w:rsid w:val="00C51CB5"/>
    <w:rsid w:val="00C51DEF"/>
    <w:rsid w:val="00C525BB"/>
    <w:rsid w:val="00C525D5"/>
    <w:rsid w:val="00C52D7E"/>
    <w:rsid w:val="00C53A1E"/>
    <w:rsid w:val="00C54591"/>
    <w:rsid w:val="00C558F1"/>
    <w:rsid w:val="00C5597E"/>
    <w:rsid w:val="00C56AED"/>
    <w:rsid w:val="00C60E7E"/>
    <w:rsid w:val="00C619CA"/>
    <w:rsid w:val="00C61CE7"/>
    <w:rsid w:val="00C630DB"/>
    <w:rsid w:val="00C63276"/>
    <w:rsid w:val="00C63643"/>
    <w:rsid w:val="00C638C5"/>
    <w:rsid w:val="00C643CA"/>
    <w:rsid w:val="00C6496B"/>
    <w:rsid w:val="00C64F4A"/>
    <w:rsid w:val="00C652B7"/>
    <w:rsid w:val="00C66248"/>
    <w:rsid w:val="00C6659A"/>
    <w:rsid w:val="00C70BC6"/>
    <w:rsid w:val="00C7109C"/>
    <w:rsid w:val="00C71EAB"/>
    <w:rsid w:val="00C72C65"/>
    <w:rsid w:val="00C74119"/>
    <w:rsid w:val="00C74FC0"/>
    <w:rsid w:val="00C758AF"/>
    <w:rsid w:val="00C81CF7"/>
    <w:rsid w:val="00C84709"/>
    <w:rsid w:val="00C848A8"/>
    <w:rsid w:val="00C84DD2"/>
    <w:rsid w:val="00C87002"/>
    <w:rsid w:val="00C902B4"/>
    <w:rsid w:val="00C906B0"/>
    <w:rsid w:val="00C938F9"/>
    <w:rsid w:val="00C94095"/>
    <w:rsid w:val="00C963A4"/>
    <w:rsid w:val="00C97439"/>
    <w:rsid w:val="00C97752"/>
    <w:rsid w:val="00CA035A"/>
    <w:rsid w:val="00CA060B"/>
    <w:rsid w:val="00CA2721"/>
    <w:rsid w:val="00CA3151"/>
    <w:rsid w:val="00CA3BCE"/>
    <w:rsid w:val="00CA3D72"/>
    <w:rsid w:val="00CA638E"/>
    <w:rsid w:val="00CA6975"/>
    <w:rsid w:val="00CA72FA"/>
    <w:rsid w:val="00CB0020"/>
    <w:rsid w:val="00CB09C8"/>
    <w:rsid w:val="00CB0F2C"/>
    <w:rsid w:val="00CB1C5B"/>
    <w:rsid w:val="00CB1E26"/>
    <w:rsid w:val="00CB31B0"/>
    <w:rsid w:val="00CB5E1D"/>
    <w:rsid w:val="00CB5E2F"/>
    <w:rsid w:val="00CB5EE5"/>
    <w:rsid w:val="00CB6373"/>
    <w:rsid w:val="00CB76ED"/>
    <w:rsid w:val="00CB775E"/>
    <w:rsid w:val="00CC03DC"/>
    <w:rsid w:val="00CC147F"/>
    <w:rsid w:val="00CC1B5C"/>
    <w:rsid w:val="00CC242A"/>
    <w:rsid w:val="00CC2F61"/>
    <w:rsid w:val="00CC2F73"/>
    <w:rsid w:val="00CC4D46"/>
    <w:rsid w:val="00CC5027"/>
    <w:rsid w:val="00CC6486"/>
    <w:rsid w:val="00CC705E"/>
    <w:rsid w:val="00CC7589"/>
    <w:rsid w:val="00CD124F"/>
    <w:rsid w:val="00CD3273"/>
    <w:rsid w:val="00CD3333"/>
    <w:rsid w:val="00CD3DEA"/>
    <w:rsid w:val="00CD41FE"/>
    <w:rsid w:val="00CD48FC"/>
    <w:rsid w:val="00CD5322"/>
    <w:rsid w:val="00CD5626"/>
    <w:rsid w:val="00CD56F5"/>
    <w:rsid w:val="00CD5FAA"/>
    <w:rsid w:val="00CD6A00"/>
    <w:rsid w:val="00CD703E"/>
    <w:rsid w:val="00CD7632"/>
    <w:rsid w:val="00CE0366"/>
    <w:rsid w:val="00CE1767"/>
    <w:rsid w:val="00CE1B7F"/>
    <w:rsid w:val="00CE30B2"/>
    <w:rsid w:val="00CE3841"/>
    <w:rsid w:val="00CE5A23"/>
    <w:rsid w:val="00CE7727"/>
    <w:rsid w:val="00CF0FDF"/>
    <w:rsid w:val="00CF3CB2"/>
    <w:rsid w:val="00CF629E"/>
    <w:rsid w:val="00CF7040"/>
    <w:rsid w:val="00CF7C16"/>
    <w:rsid w:val="00D024BB"/>
    <w:rsid w:val="00D0333B"/>
    <w:rsid w:val="00D03428"/>
    <w:rsid w:val="00D04614"/>
    <w:rsid w:val="00D05C07"/>
    <w:rsid w:val="00D06C13"/>
    <w:rsid w:val="00D06D9F"/>
    <w:rsid w:val="00D07001"/>
    <w:rsid w:val="00D113BC"/>
    <w:rsid w:val="00D13662"/>
    <w:rsid w:val="00D1410B"/>
    <w:rsid w:val="00D14FC6"/>
    <w:rsid w:val="00D15B4D"/>
    <w:rsid w:val="00D1677A"/>
    <w:rsid w:val="00D1763F"/>
    <w:rsid w:val="00D2080B"/>
    <w:rsid w:val="00D217DA"/>
    <w:rsid w:val="00D23F75"/>
    <w:rsid w:val="00D24317"/>
    <w:rsid w:val="00D246D5"/>
    <w:rsid w:val="00D25C10"/>
    <w:rsid w:val="00D26CDC"/>
    <w:rsid w:val="00D27DCA"/>
    <w:rsid w:val="00D32572"/>
    <w:rsid w:val="00D325A4"/>
    <w:rsid w:val="00D35CD8"/>
    <w:rsid w:val="00D35F82"/>
    <w:rsid w:val="00D3739C"/>
    <w:rsid w:val="00D4005C"/>
    <w:rsid w:val="00D40DC6"/>
    <w:rsid w:val="00D40E23"/>
    <w:rsid w:val="00D41855"/>
    <w:rsid w:val="00D4199A"/>
    <w:rsid w:val="00D44240"/>
    <w:rsid w:val="00D45D79"/>
    <w:rsid w:val="00D476EC"/>
    <w:rsid w:val="00D52DF9"/>
    <w:rsid w:val="00D52EDD"/>
    <w:rsid w:val="00D5538C"/>
    <w:rsid w:val="00D55771"/>
    <w:rsid w:val="00D55B7B"/>
    <w:rsid w:val="00D56163"/>
    <w:rsid w:val="00D57789"/>
    <w:rsid w:val="00D603D7"/>
    <w:rsid w:val="00D6065F"/>
    <w:rsid w:val="00D60709"/>
    <w:rsid w:val="00D60A43"/>
    <w:rsid w:val="00D62798"/>
    <w:rsid w:val="00D655B2"/>
    <w:rsid w:val="00D666CC"/>
    <w:rsid w:val="00D669C3"/>
    <w:rsid w:val="00D716C4"/>
    <w:rsid w:val="00D71931"/>
    <w:rsid w:val="00D71FF7"/>
    <w:rsid w:val="00D72CCA"/>
    <w:rsid w:val="00D72E46"/>
    <w:rsid w:val="00D74099"/>
    <w:rsid w:val="00D747AA"/>
    <w:rsid w:val="00D74CF1"/>
    <w:rsid w:val="00D764F1"/>
    <w:rsid w:val="00D76E20"/>
    <w:rsid w:val="00D814AB"/>
    <w:rsid w:val="00D825BA"/>
    <w:rsid w:val="00D82681"/>
    <w:rsid w:val="00D826E8"/>
    <w:rsid w:val="00D8326F"/>
    <w:rsid w:val="00D83DE0"/>
    <w:rsid w:val="00D83F95"/>
    <w:rsid w:val="00D85A5D"/>
    <w:rsid w:val="00D87615"/>
    <w:rsid w:val="00D87DAF"/>
    <w:rsid w:val="00D95729"/>
    <w:rsid w:val="00D95744"/>
    <w:rsid w:val="00D963AB"/>
    <w:rsid w:val="00D977FF"/>
    <w:rsid w:val="00D97CCF"/>
    <w:rsid w:val="00DA12FF"/>
    <w:rsid w:val="00DA17BF"/>
    <w:rsid w:val="00DA3B88"/>
    <w:rsid w:val="00DA4EEE"/>
    <w:rsid w:val="00DA67E0"/>
    <w:rsid w:val="00DA71E1"/>
    <w:rsid w:val="00DA77E2"/>
    <w:rsid w:val="00DA7C67"/>
    <w:rsid w:val="00DB0936"/>
    <w:rsid w:val="00DB105B"/>
    <w:rsid w:val="00DB16DF"/>
    <w:rsid w:val="00DB305D"/>
    <w:rsid w:val="00DB5135"/>
    <w:rsid w:val="00DB7753"/>
    <w:rsid w:val="00DC2159"/>
    <w:rsid w:val="00DC26BC"/>
    <w:rsid w:val="00DC307A"/>
    <w:rsid w:val="00DC494A"/>
    <w:rsid w:val="00DC4D8C"/>
    <w:rsid w:val="00DC5A17"/>
    <w:rsid w:val="00DC7E37"/>
    <w:rsid w:val="00DD0B7E"/>
    <w:rsid w:val="00DD12E4"/>
    <w:rsid w:val="00DD1823"/>
    <w:rsid w:val="00DD1C8E"/>
    <w:rsid w:val="00DD24B1"/>
    <w:rsid w:val="00DD325F"/>
    <w:rsid w:val="00DD33D3"/>
    <w:rsid w:val="00DD38AB"/>
    <w:rsid w:val="00DD55A4"/>
    <w:rsid w:val="00DD5705"/>
    <w:rsid w:val="00DD7603"/>
    <w:rsid w:val="00DD7730"/>
    <w:rsid w:val="00DD7F4A"/>
    <w:rsid w:val="00DE07E1"/>
    <w:rsid w:val="00DE1455"/>
    <w:rsid w:val="00DE1B43"/>
    <w:rsid w:val="00DE454E"/>
    <w:rsid w:val="00DE5867"/>
    <w:rsid w:val="00DE7B7C"/>
    <w:rsid w:val="00DF0D28"/>
    <w:rsid w:val="00DF4456"/>
    <w:rsid w:val="00DF5398"/>
    <w:rsid w:val="00DF62A0"/>
    <w:rsid w:val="00DF7D79"/>
    <w:rsid w:val="00E012EC"/>
    <w:rsid w:val="00E016DC"/>
    <w:rsid w:val="00E018D4"/>
    <w:rsid w:val="00E03995"/>
    <w:rsid w:val="00E050B1"/>
    <w:rsid w:val="00E051A4"/>
    <w:rsid w:val="00E05271"/>
    <w:rsid w:val="00E054E0"/>
    <w:rsid w:val="00E0590C"/>
    <w:rsid w:val="00E06949"/>
    <w:rsid w:val="00E07308"/>
    <w:rsid w:val="00E101CD"/>
    <w:rsid w:val="00E1021E"/>
    <w:rsid w:val="00E10339"/>
    <w:rsid w:val="00E109B4"/>
    <w:rsid w:val="00E1524D"/>
    <w:rsid w:val="00E16361"/>
    <w:rsid w:val="00E17509"/>
    <w:rsid w:val="00E178CB"/>
    <w:rsid w:val="00E23CF3"/>
    <w:rsid w:val="00E24E95"/>
    <w:rsid w:val="00E2542D"/>
    <w:rsid w:val="00E255BD"/>
    <w:rsid w:val="00E2739E"/>
    <w:rsid w:val="00E2749B"/>
    <w:rsid w:val="00E276D3"/>
    <w:rsid w:val="00E3332B"/>
    <w:rsid w:val="00E33735"/>
    <w:rsid w:val="00E34193"/>
    <w:rsid w:val="00E348CB"/>
    <w:rsid w:val="00E348F8"/>
    <w:rsid w:val="00E34D9F"/>
    <w:rsid w:val="00E355E2"/>
    <w:rsid w:val="00E36DCF"/>
    <w:rsid w:val="00E40773"/>
    <w:rsid w:val="00E425E9"/>
    <w:rsid w:val="00E44E29"/>
    <w:rsid w:val="00E45C90"/>
    <w:rsid w:val="00E45CD4"/>
    <w:rsid w:val="00E45FA7"/>
    <w:rsid w:val="00E46FF8"/>
    <w:rsid w:val="00E47D0F"/>
    <w:rsid w:val="00E500FD"/>
    <w:rsid w:val="00E50EF4"/>
    <w:rsid w:val="00E511D9"/>
    <w:rsid w:val="00E53993"/>
    <w:rsid w:val="00E53B69"/>
    <w:rsid w:val="00E546BE"/>
    <w:rsid w:val="00E552BD"/>
    <w:rsid w:val="00E57763"/>
    <w:rsid w:val="00E615FD"/>
    <w:rsid w:val="00E61F70"/>
    <w:rsid w:val="00E63184"/>
    <w:rsid w:val="00E635C0"/>
    <w:rsid w:val="00E6498C"/>
    <w:rsid w:val="00E64AFF"/>
    <w:rsid w:val="00E64B81"/>
    <w:rsid w:val="00E64FD4"/>
    <w:rsid w:val="00E6759B"/>
    <w:rsid w:val="00E678AE"/>
    <w:rsid w:val="00E67D85"/>
    <w:rsid w:val="00E71365"/>
    <w:rsid w:val="00E71975"/>
    <w:rsid w:val="00E7297A"/>
    <w:rsid w:val="00E731B9"/>
    <w:rsid w:val="00E75722"/>
    <w:rsid w:val="00E7598D"/>
    <w:rsid w:val="00E76550"/>
    <w:rsid w:val="00E76AFB"/>
    <w:rsid w:val="00E77D66"/>
    <w:rsid w:val="00E81885"/>
    <w:rsid w:val="00E82104"/>
    <w:rsid w:val="00E8387C"/>
    <w:rsid w:val="00E85F95"/>
    <w:rsid w:val="00E867D3"/>
    <w:rsid w:val="00E90AE5"/>
    <w:rsid w:val="00E90D2C"/>
    <w:rsid w:val="00E91A5C"/>
    <w:rsid w:val="00E955A2"/>
    <w:rsid w:val="00E9630F"/>
    <w:rsid w:val="00E975C4"/>
    <w:rsid w:val="00EA1EE4"/>
    <w:rsid w:val="00EA1F89"/>
    <w:rsid w:val="00EA2E89"/>
    <w:rsid w:val="00EA39DE"/>
    <w:rsid w:val="00EA4878"/>
    <w:rsid w:val="00EA4E4C"/>
    <w:rsid w:val="00EA5CF4"/>
    <w:rsid w:val="00EA68A8"/>
    <w:rsid w:val="00EA70FC"/>
    <w:rsid w:val="00EB0D6A"/>
    <w:rsid w:val="00EB0EAE"/>
    <w:rsid w:val="00EB37EF"/>
    <w:rsid w:val="00EB382E"/>
    <w:rsid w:val="00EB3C2D"/>
    <w:rsid w:val="00EB51AC"/>
    <w:rsid w:val="00EB6B26"/>
    <w:rsid w:val="00EB7AF7"/>
    <w:rsid w:val="00EC0E1A"/>
    <w:rsid w:val="00EC0F50"/>
    <w:rsid w:val="00EC1369"/>
    <w:rsid w:val="00EC2091"/>
    <w:rsid w:val="00EC2B72"/>
    <w:rsid w:val="00EC2DF6"/>
    <w:rsid w:val="00EC3584"/>
    <w:rsid w:val="00EC4D7B"/>
    <w:rsid w:val="00EC4DC7"/>
    <w:rsid w:val="00EC5BAD"/>
    <w:rsid w:val="00EC5E15"/>
    <w:rsid w:val="00EC6258"/>
    <w:rsid w:val="00EC784A"/>
    <w:rsid w:val="00ED0979"/>
    <w:rsid w:val="00ED13ED"/>
    <w:rsid w:val="00ED1E50"/>
    <w:rsid w:val="00ED2FD5"/>
    <w:rsid w:val="00ED301C"/>
    <w:rsid w:val="00ED3813"/>
    <w:rsid w:val="00ED38DB"/>
    <w:rsid w:val="00ED3978"/>
    <w:rsid w:val="00ED58C6"/>
    <w:rsid w:val="00ED7D41"/>
    <w:rsid w:val="00EE31C4"/>
    <w:rsid w:val="00EE56A9"/>
    <w:rsid w:val="00EE5B0F"/>
    <w:rsid w:val="00EE636D"/>
    <w:rsid w:val="00EF0238"/>
    <w:rsid w:val="00EF0B99"/>
    <w:rsid w:val="00EF0EBC"/>
    <w:rsid w:val="00EF11F3"/>
    <w:rsid w:val="00EF1BF2"/>
    <w:rsid w:val="00EF2A70"/>
    <w:rsid w:val="00EF3AC8"/>
    <w:rsid w:val="00EF4012"/>
    <w:rsid w:val="00EF5143"/>
    <w:rsid w:val="00EF5BCC"/>
    <w:rsid w:val="00EF60C1"/>
    <w:rsid w:val="00EF62B8"/>
    <w:rsid w:val="00EF7215"/>
    <w:rsid w:val="00EF7612"/>
    <w:rsid w:val="00EF76D9"/>
    <w:rsid w:val="00EF7743"/>
    <w:rsid w:val="00F01CF6"/>
    <w:rsid w:val="00F0480B"/>
    <w:rsid w:val="00F05090"/>
    <w:rsid w:val="00F05B4A"/>
    <w:rsid w:val="00F05D91"/>
    <w:rsid w:val="00F0767B"/>
    <w:rsid w:val="00F076D1"/>
    <w:rsid w:val="00F07866"/>
    <w:rsid w:val="00F12F93"/>
    <w:rsid w:val="00F13536"/>
    <w:rsid w:val="00F13642"/>
    <w:rsid w:val="00F14933"/>
    <w:rsid w:val="00F14EAC"/>
    <w:rsid w:val="00F16E5B"/>
    <w:rsid w:val="00F17477"/>
    <w:rsid w:val="00F218E4"/>
    <w:rsid w:val="00F2298E"/>
    <w:rsid w:val="00F2441F"/>
    <w:rsid w:val="00F24B03"/>
    <w:rsid w:val="00F2526F"/>
    <w:rsid w:val="00F254CA"/>
    <w:rsid w:val="00F269A7"/>
    <w:rsid w:val="00F3038C"/>
    <w:rsid w:val="00F3161A"/>
    <w:rsid w:val="00F31EFD"/>
    <w:rsid w:val="00F32985"/>
    <w:rsid w:val="00F32F2C"/>
    <w:rsid w:val="00F33B1C"/>
    <w:rsid w:val="00F34CBB"/>
    <w:rsid w:val="00F35FAC"/>
    <w:rsid w:val="00F377DC"/>
    <w:rsid w:val="00F379C9"/>
    <w:rsid w:val="00F40D89"/>
    <w:rsid w:val="00F40E7D"/>
    <w:rsid w:val="00F40F5F"/>
    <w:rsid w:val="00F4331A"/>
    <w:rsid w:val="00F43553"/>
    <w:rsid w:val="00F43B30"/>
    <w:rsid w:val="00F4414D"/>
    <w:rsid w:val="00F441F8"/>
    <w:rsid w:val="00F45057"/>
    <w:rsid w:val="00F4719E"/>
    <w:rsid w:val="00F47363"/>
    <w:rsid w:val="00F500D1"/>
    <w:rsid w:val="00F50BC5"/>
    <w:rsid w:val="00F50F55"/>
    <w:rsid w:val="00F50FDC"/>
    <w:rsid w:val="00F51187"/>
    <w:rsid w:val="00F511CB"/>
    <w:rsid w:val="00F5279E"/>
    <w:rsid w:val="00F5353B"/>
    <w:rsid w:val="00F54096"/>
    <w:rsid w:val="00F555DC"/>
    <w:rsid w:val="00F63532"/>
    <w:rsid w:val="00F637D7"/>
    <w:rsid w:val="00F63B49"/>
    <w:rsid w:val="00F64BE7"/>
    <w:rsid w:val="00F6637F"/>
    <w:rsid w:val="00F67BD1"/>
    <w:rsid w:val="00F67E4D"/>
    <w:rsid w:val="00F707F0"/>
    <w:rsid w:val="00F70D77"/>
    <w:rsid w:val="00F70E3B"/>
    <w:rsid w:val="00F72EE9"/>
    <w:rsid w:val="00F76010"/>
    <w:rsid w:val="00F77258"/>
    <w:rsid w:val="00F77957"/>
    <w:rsid w:val="00F81224"/>
    <w:rsid w:val="00F822D3"/>
    <w:rsid w:val="00F827BD"/>
    <w:rsid w:val="00F844EE"/>
    <w:rsid w:val="00F8602D"/>
    <w:rsid w:val="00F8663A"/>
    <w:rsid w:val="00F91827"/>
    <w:rsid w:val="00F91A92"/>
    <w:rsid w:val="00F930F5"/>
    <w:rsid w:val="00F93BAD"/>
    <w:rsid w:val="00F9424F"/>
    <w:rsid w:val="00F9429F"/>
    <w:rsid w:val="00F94F92"/>
    <w:rsid w:val="00F9570A"/>
    <w:rsid w:val="00F95867"/>
    <w:rsid w:val="00F97CD9"/>
    <w:rsid w:val="00FA0A16"/>
    <w:rsid w:val="00FA162C"/>
    <w:rsid w:val="00FA1CB7"/>
    <w:rsid w:val="00FA1FBB"/>
    <w:rsid w:val="00FA211F"/>
    <w:rsid w:val="00FA35CB"/>
    <w:rsid w:val="00FA5803"/>
    <w:rsid w:val="00FA5A8A"/>
    <w:rsid w:val="00FA6EE3"/>
    <w:rsid w:val="00FA7290"/>
    <w:rsid w:val="00FA72D3"/>
    <w:rsid w:val="00FA77D5"/>
    <w:rsid w:val="00FB33A6"/>
    <w:rsid w:val="00FB5E56"/>
    <w:rsid w:val="00FB645C"/>
    <w:rsid w:val="00FB645F"/>
    <w:rsid w:val="00FB6558"/>
    <w:rsid w:val="00FB6C94"/>
    <w:rsid w:val="00FC1435"/>
    <w:rsid w:val="00FC1457"/>
    <w:rsid w:val="00FC17EF"/>
    <w:rsid w:val="00FC266A"/>
    <w:rsid w:val="00FC27BC"/>
    <w:rsid w:val="00FC2AA0"/>
    <w:rsid w:val="00FC3578"/>
    <w:rsid w:val="00FC3A51"/>
    <w:rsid w:val="00FC4189"/>
    <w:rsid w:val="00FC4B3A"/>
    <w:rsid w:val="00FC5756"/>
    <w:rsid w:val="00FC5E0D"/>
    <w:rsid w:val="00FC6845"/>
    <w:rsid w:val="00FC6AEB"/>
    <w:rsid w:val="00FD07C4"/>
    <w:rsid w:val="00FD1B4B"/>
    <w:rsid w:val="00FD2814"/>
    <w:rsid w:val="00FD2FB6"/>
    <w:rsid w:val="00FD4238"/>
    <w:rsid w:val="00FD5F9B"/>
    <w:rsid w:val="00FD6A5A"/>
    <w:rsid w:val="00FE029F"/>
    <w:rsid w:val="00FE0428"/>
    <w:rsid w:val="00FE08B7"/>
    <w:rsid w:val="00FE0A52"/>
    <w:rsid w:val="00FE2717"/>
    <w:rsid w:val="00FE32F6"/>
    <w:rsid w:val="00FE33FF"/>
    <w:rsid w:val="00FE42F1"/>
    <w:rsid w:val="00FE44EE"/>
    <w:rsid w:val="00FE4571"/>
    <w:rsid w:val="00FE654B"/>
    <w:rsid w:val="00FE791B"/>
    <w:rsid w:val="00FF095A"/>
    <w:rsid w:val="00FF2321"/>
    <w:rsid w:val="5E3300C3"/>
    <w:rsid w:val="72DB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2DB3197"/>
  <w15:docId w15:val="{9534F809-E977-4222-8717-E4C5F814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96E"/>
  </w:style>
  <w:style w:type="paragraph" w:styleId="Heading1">
    <w:name w:val="heading 1"/>
    <w:basedOn w:val="Normal"/>
    <w:next w:val="Normal"/>
    <w:qFormat/>
    <w:rsid w:val="003C796E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3C796E"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3C796E"/>
    <w:pPr>
      <w:keepNext/>
      <w:outlineLvl w:val="2"/>
    </w:pPr>
    <w:rPr>
      <w:sz w:val="24"/>
      <w:u w:val="single"/>
    </w:rPr>
  </w:style>
  <w:style w:type="paragraph" w:styleId="Heading4">
    <w:name w:val="heading 4"/>
    <w:basedOn w:val="Normal"/>
    <w:next w:val="Normal"/>
    <w:qFormat/>
    <w:rsid w:val="003C796E"/>
    <w:pPr>
      <w:keepNext/>
      <w:jc w:val="center"/>
      <w:outlineLvl w:val="3"/>
    </w:pPr>
    <w:rPr>
      <w:rFonts w:ascii="Times New" w:hAnsi="Times New"/>
      <w:b/>
      <w:sz w:val="24"/>
    </w:rPr>
  </w:style>
  <w:style w:type="paragraph" w:styleId="Heading5">
    <w:name w:val="heading 5"/>
    <w:basedOn w:val="Normal"/>
    <w:next w:val="Normal"/>
    <w:qFormat/>
    <w:rsid w:val="003C796E"/>
    <w:pPr>
      <w:keepNext/>
      <w:ind w:left="-10" w:firstLine="10"/>
      <w:jc w:val="center"/>
      <w:outlineLvl w:val="4"/>
    </w:pPr>
    <w:rPr>
      <w:rFonts w:ascii="Times New" w:hAnsi="Times New"/>
      <w:b/>
      <w:sz w:val="24"/>
    </w:rPr>
  </w:style>
  <w:style w:type="paragraph" w:styleId="Heading6">
    <w:name w:val="heading 6"/>
    <w:basedOn w:val="Normal"/>
    <w:next w:val="Normal"/>
    <w:qFormat/>
    <w:rsid w:val="003C796E"/>
    <w:pPr>
      <w:keepNext/>
      <w:ind w:left="-10"/>
      <w:jc w:val="center"/>
      <w:outlineLvl w:val="5"/>
    </w:pPr>
    <w:rPr>
      <w:rFonts w:ascii="Times New" w:hAnsi="Times New"/>
      <w:b/>
      <w:sz w:val="24"/>
    </w:rPr>
  </w:style>
  <w:style w:type="paragraph" w:styleId="Heading7">
    <w:name w:val="heading 7"/>
    <w:basedOn w:val="Normal"/>
    <w:next w:val="Normal"/>
    <w:qFormat/>
    <w:rsid w:val="003C796E"/>
    <w:pPr>
      <w:keepNext/>
      <w:spacing w:line="360" w:lineRule="auto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C796E"/>
    <w:pPr>
      <w:jc w:val="center"/>
    </w:pPr>
    <w:rPr>
      <w:b/>
      <w:sz w:val="24"/>
    </w:rPr>
  </w:style>
  <w:style w:type="paragraph" w:styleId="BodyText2">
    <w:name w:val="Body Text 2"/>
    <w:basedOn w:val="Normal"/>
    <w:rsid w:val="003C796E"/>
    <w:rPr>
      <w:sz w:val="24"/>
    </w:rPr>
  </w:style>
  <w:style w:type="paragraph" w:styleId="Header">
    <w:name w:val="header"/>
    <w:basedOn w:val="Normal"/>
    <w:rsid w:val="003C796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796E"/>
  </w:style>
  <w:style w:type="paragraph" w:styleId="Footer">
    <w:name w:val="footer"/>
    <w:basedOn w:val="Normal"/>
    <w:link w:val="FooterChar"/>
    <w:rsid w:val="003C796E"/>
    <w:pPr>
      <w:tabs>
        <w:tab w:val="center" w:pos="4320"/>
        <w:tab w:val="right" w:pos="8640"/>
      </w:tabs>
    </w:pPr>
    <w:rPr>
      <w:snapToGrid w:val="0"/>
    </w:rPr>
  </w:style>
  <w:style w:type="paragraph" w:styleId="Index1">
    <w:name w:val="index 1"/>
    <w:basedOn w:val="Normal"/>
    <w:next w:val="Normal"/>
    <w:autoRedefine/>
    <w:semiHidden/>
    <w:rsid w:val="003C796E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3C796E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3C796E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3C796E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3C796E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3C796E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3C796E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3C796E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3C796E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3C796E"/>
  </w:style>
  <w:style w:type="paragraph" w:styleId="BodyTextIndent">
    <w:name w:val="Body Text Indent"/>
    <w:basedOn w:val="Normal"/>
    <w:rsid w:val="003C796E"/>
    <w:pPr>
      <w:ind w:left="540" w:hanging="540"/>
    </w:pPr>
    <w:rPr>
      <w:rFonts w:ascii="Times New" w:hAnsi="Times New"/>
      <w:sz w:val="24"/>
    </w:rPr>
  </w:style>
  <w:style w:type="paragraph" w:styleId="BodyTextIndent2">
    <w:name w:val="Body Text Indent 2"/>
    <w:basedOn w:val="Normal"/>
    <w:rsid w:val="003C796E"/>
    <w:pPr>
      <w:ind w:left="720" w:hanging="720"/>
    </w:pPr>
    <w:rPr>
      <w:rFonts w:ascii="Times New" w:hAnsi="Times New"/>
      <w:sz w:val="24"/>
    </w:rPr>
  </w:style>
  <w:style w:type="paragraph" w:styleId="DocumentMap">
    <w:name w:val="Document Map"/>
    <w:basedOn w:val="Normal"/>
    <w:semiHidden/>
    <w:rsid w:val="003C796E"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rsid w:val="003C796E"/>
    <w:pPr>
      <w:spacing w:line="360" w:lineRule="auto"/>
      <w:ind w:firstLine="720"/>
    </w:pPr>
    <w:rPr>
      <w:rFonts w:ascii="Arial" w:hAnsi="Arial"/>
      <w:b/>
      <w:bCs/>
      <w:sz w:val="24"/>
    </w:rPr>
  </w:style>
  <w:style w:type="paragraph" w:styleId="BalloonText">
    <w:name w:val="Balloon Text"/>
    <w:basedOn w:val="Normal"/>
    <w:semiHidden/>
    <w:rsid w:val="00C36DB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196C59"/>
    <w:rPr>
      <w:sz w:val="16"/>
      <w:szCs w:val="16"/>
    </w:rPr>
  </w:style>
  <w:style w:type="paragraph" w:styleId="CommentText">
    <w:name w:val="annotation text"/>
    <w:basedOn w:val="Normal"/>
    <w:semiHidden/>
    <w:rsid w:val="00196C59"/>
  </w:style>
  <w:style w:type="paragraph" w:styleId="CommentSubject">
    <w:name w:val="annotation subject"/>
    <w:basedOn w:val="CommentText"/>
    <w:next w:val="CommentText"/>
    <w:semiHidden/>
    <w:rsid w:val="00196C59"/>
    <w:rPr>
      <w:b/>
      <w:bCs/>
    </w:rPr>
  </w:style>
  <w:style w:type="character" w:styleId="Hyperlink">
    <w:name w:val="Hyperlink"/>
    <w:basedOn w:val="DefaultParagraphFont"/>
    <w:uiPriority w:val="99"/>
    <w:rsid w:val="00CA035A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rsid w:val="00BB3EC9"/>
    <w:rPr>
      <w:snapToGrid w:val="0"/>
    </w:rPr>
  </w:style>
  <w:style w:type="paragraph" w:styleId="NoSpacing">
    <w:name w:val="No Spacing"/>
    <w:uiPriority w:val="1"/>
    <w:qFormat/>
    <w:rsid w:val="007202B9"/>
    <w:rPr>
      <w:rFonts w:eastAsiaTheme="minorHAnsi"/>
      <w:sz w:val="24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A9522A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A9522A"/>
    <w:pPr>
      <w:tabs>
        <w:tab w:val="right" w:leader="dot" w:pos="9350"/>
      </w:tabs>
      <w:spacing w:after="200" w:line="276" w:lineRule="auto"/>
      <w:ind w:left="202"/>
    </w:pPr>
  </w:style>
  <w:style w:type="paragraph" w:styleId="ListParagraph">
    <w:name w:val="List Paragraph"/>
    <w:basedOn w:val="Normal"/>
    <w:uiPriority w:val="34"/>
    <w:qFormat/>
    <w:rsid w:val="009A24E4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5836DC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18" Type="http://schemas.microsoft.com/office/2011/relationships/people" Target="people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://www.pointblue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omments" Target="comment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DISKSTATION\share\SEFI%20Cetaceans\SFI%20Whale%20Counts_1987-2020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baseline="0"/>
              <a:t>January </a:t>
            </a:r>
            <a:r>
              <a:rPr lang="en-US"/>
              <a:t>2021 Cetacean Sightings</a:t>
            </a:r>
          </a:p>
        </c:rich>
      </c:tx>
      <c:layout>
        <c:manualLayout>
          <c:xMode val="edge"/>
          <c:yMode val="edge"/>
          <c:x val="2.0746251538406126E-2"/>
          <c:y val="1.606878784565541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1149387576552931"/>
          <c:y val="0.17388654477262072"/>
          <c:w val="0.75835932153903696"/>
          <c:h val="0.61561725607241735"/>
        </c:manualLayout>
      </c:layout>
      <c:barChart>
        <c:barDir val="col"/>
        <c:grouping val="stacked"/>
        <c:varyColors val="0"/>
        <c:ser>
          <c:idx val="1"/>
          <c:order val="1"/>
          <c:tx>
            <c:v>UNWH</c:v>
          </c:tx>
          <c:spPr>
            <a:solidFill>
              <a:srgbClr val="FF0000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'2021'!$D$2:$D$32</c:f>
              <c:numCache>
                <c:formatCode>General</c:formatCode>
                <c:ptCount val="3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</c:numCache>
            </c:numRef>
          </c:cat>
          <c:val>
            <c:numRef>
              <c:f>'2021'!$F$2:$F$32</c:f>
              <c:numCache>
                <c:formatCode>General</c:formatCode>
                <c:ptCount val="31"/>
                <c:pt idx="0">
                  <c:v>1</c:v>
                </c:pt>
                <c:pt idx="6">
                  <c:v>2</c:v>
                </c:pt>
                <c:pt idx="7">
                  <c:v>5</c:v>
                </c:pt>
                <c:pt idx="8">
                  <c:v>2</c:v>
                </c:pt>
                <c:pt idx="14">
                  <c:v>3</c:v>
                </c:pt>
                <c:pt idx="17">
                  <c:v>1</c:v>
                </c:pt>
                <c:pt idx="21">
                  <c:v>2</c:v>
                </c:pt>
                <c:pt idx="22">
                  <c:v>2</c:v>
                </c:pt>
                <c:pt idx="24">
                  <c:v>1</c:v>
                </c:pt>
                <c:pt idx="25">
                  <c:v>1</c:v>
                </c:pt>
                <c:pt idx="27">
                  <c:v>4</c:v>
                </c:pt>
                <c:pt idx="28">
                  <c:v>6</c:v>
                </c:pt>
                <c:pt idx="29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A26-4688-94EC-82C2A91BDE0A}"/>
            </c:ext>
          </c:extLst>
        </c:ser>
        <c:ser>
          <c:idx val="0"/>
          <c:order val="2"/>
          <c:tx>
            <c:v>HUWH</c:v>
          </c:tx>
          <c:spPr>
            <a:solidFill>
              <a:srgbClr val="00B050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'2021'!$D$2:$D$32</c:f>
              <c:numCache>
                <c:formatCode>General</c:formatCode>
                <c:ptCount val="3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</c:numCache>
            </c:numRef>
          </c:cat>
          <c:val>
            <c:numRef>
              <c:f>'2021'!$O$2:$O$32</c:f>
              <c:numCache>
                <c:formatCode>General</c:formatCode>
                <c:ptCount val="31"/>
                <c:pt idx="0">
                  <c:v>1</c:v>
                </c:pt>
                <c:pt idx="6">
                  <c:v>1</c:v>
                </c:pt>
                <c:pt idx="10">
                  <c:v>1</c:v>
                </c:pt>
                <c:pt idx="14">
                  <c:v>1</c:v>
                </c:pt>
                <c:pt idx="17">
                  <c:v>1</c:v>
                </c:pt>
                <c:pt idx="2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A26-4688-94EC-82C2A91BDE0A}"/>
            </c:ext>
          </c:extLst>
        </c:ser>
        <c:ser>
          <c:idx val="6"/>
          <c:order val="3"/>
          <c:tx>
            <c:v>GRWH</c:v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'2021'!$D$2:$D$32</c:f>
              <c:numCache>
                <c:formatCode>General</c:formatCode>
                <c:ptCount val="3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</c:numCache>
            </c:numRef>
          </c:cat>
          <c:val>
            <c:numRef>
              <c:f>'2021'!$P$2:$P$32</c:f>
              <c:numCache>
                <c:formatCode>General</c:formatCode>
                <c:ptCount val="31"/>
                <c:pt idx="0">
                  <c:v>4</c:v>
                </c:pt>
                <c:pt idx="3">
                  <c:v>6</c:v>
                </c:pt>
                <c:pt idx="4">
                  <c:v>4</c:v>
                </c:pt>
                <c:pt idx="5">
                  <c:v>8</c:v>
                </c:pt>
                <c:pt idx="6">
                  <c:v>5</c:v>
                </c:pt>
                <c:pt idx="7">
                  <c:v>2</c:v>
                </c:pt>
                <c:pt idx="8">
                  <c:v>6</c:v>
                </c:pt>
                <c:pt idx="9">
                  <c:v>1</c:v>
                </c:pt>
                <c:pt idx="10">
                  <c:v>11</c:v>
                </c:pt>
                <c:pt idx="11">
                  <c:v>9</c:v>
                </c:pt>
                <c:pt idx="13">
                  <c:v>4</c:v>
                </c:pt>
                <c:pt idx="14">
                  <c:v>11</c:v>
                </c:pt>
                <c:pt idx="15">
                  <c:v>1</c:v>
                </c:pt>
                <c:pt idx="16">
                  <c:v>10</c:v>
                </c:pt>
                <c:pt idx="17">
                  <c:v>8</c:v>
                </c:pt>
                <c:pt idx="18">
                  <c:v>16</c:v>
                </c:pt>
                <c:pt idx="19">
                  <c:v>24</c:v>
                </c:pt>
                <c:pt idx="20">
                  <c:v>16</c:v>
                </c:pt>
                <c:pt idx="21">
                  <c:v>5</c:v>
                </c:pt>
                <c:pt idx="22">
                  <c:v>13</c:v>
                </c:pt>
                <c:pt idx="23">
                  <c:v>14</c:v>
                </c:pt>
                <c:pt idx="25">
                  <c:v>20</c:v>
                </c:pt>
                <c:pt idx="26">
                  <c:v>2</c:v>
                </c:pt>
                <c:pt idx="27">
                  <c:v>11</c:v>
                </c:pt>
                <c:pt idx="28">
                  <c:v>12</c:v>
                </c:pt>
                <c:pt idx="29">
                  <c:v>22</c:v>
                </c:pt>
                <c:pt idx="30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A26-4688-94EC-82C2A91BDE0A}"/>
            </c:ext>
          </c:extLst>
        </c:ser>
        <c:ser>
          <c:idx val="3"/>
          <c:order val="4"/>
          <c:tx>
            <c:v>BLWH</c:v>
          </c:tx>
          <c:spPr>
            <a:solidFill>
              <a:srgbClr val="00B0F0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'2021'!$D$2:$D$32</c:f>
              <c:numCache>
                <c:formatCode>General</c:formatCode>
                <c:ptCount val="3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</c:numCache>
            </c:numRef>
          </c:cat>
          <c:val>
            <c:numRef>
              <c:f>'2021'!$T$2:$T$32</c:f>
              <c:numCache>
                <c:formatCode>General</c:formatCode>
                <c:ptCount val="31"/>
                <c:pt idx="1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A26-4688-94EC-82C2A91BDE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100"/>
        <c:axId val="368735216"/>
        <c:axId val="368736392"/>
        <c:extLst>
          <c:ext xmlns:c15="http://schemas.microsoft.com/office/drawing/2012/chart" uri="{02D57815-91ED-43cb-92C2-25804820EDAC}">
            <c15:filteredBarSeries>
              <c15:ser>
                <c:idx val="2"/>
                <c:order val="0"/>
                <c:spPr>
                  <a:solidFill>
                    <a:srgbClr val="04C0EC"/>
                  </a:solidFill>
                  <a:ln>
                    <a:solidFill>
                      <a:schemeClr val="tx1"/>
                    </a:solidFill>
                  </a:ln>
                  <a:effectLst/>
                </c:spPr>
                <c:invertIfNegative val="0"/>
                <c:cat>
                  <c:numRef>
                    <c:extLst>
                      <c:ext uri="{02D57815-91ED-43cb-92C2-25804820EDAC}">
                        <c15:formulaRef>
                          <c15:sqref>'2021'!$D$2:$D$32</c15:sqref>
                        </c15:formulaRef>
                      </c:ext>
                    </c:extLst>
                    <c:numCache>
                      <c:formatCode>General</c:formatCode>
                      <c:ptCount val="31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</c:numCache>
                  </c:numRef>
                </c:cat>
                <c:val>
                  <c:numRef>
                    <c:extLst>
                      <c:ext uri="{02D57815-91ED-43cb-92C2-25804820EDAC}">
                        <c15:formulaRef>
                          <c15:sqref>'2021'!$D$2:$D$32</c15:sqref>
                        </c15:formulaRef>
                      </c:ext>
                    </c:extLst>
                    <c:numCache>
                      <c:formatCode>General</c:formatCode>
                      <c:ptCount val="31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4-3A26-4688-94EC-82C2A91BDE0A}"/>
                  </c:ext>
                </c:extLst>
              </c15:ser>
            </c15:filteredBarSeries>
          </c:ext>
        </c:extLst>
      </c:barChart>
      <c:catAx>
        <c:axId val="36873521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/>
                  <a:t>Day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out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68736392"/>
        <c:crosses val="autoZero"/>
        <c:auto val="1"/>
        <c:lblAlgn val="ctr"/>
        <c:lblOffset val="100"/>
        <c:noMultiLvlLbl val="0"/>
      </c:catAx>
      <c:valAx>
        <c:axId val="36873639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/>
                  <a:t>Number of individuals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687352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7712192407003586"/>
          <c:y val="0.35222535861563531"/>
          <c:w val="9.6938806679337491E-2"/>
          <c:h val="0.3607563767745989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0.88726</cdr:x>
      <cdr:y>0.24179</cdr:y>
    </cdr:from>
    <cdr:to>
      <cdr:x>1</cdr:x>
      <cdr:y>0.31637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6490485" y="833706"/>
          <a:ext cx="824716" cy="25715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/>
            <a:t>Species</a:t>
          </a:r>
          <a:endParaRPr lang="en-US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445FC-C0D2-4A74-A8D1-8761F5FFA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1698</Words>
  <Characters>8884</Characters>
  <Application>Microsoft Office Word</Application>
  <DocSecurity>0</DocSecurity>
  <Lines>227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POPULATION SIZE AND REPRODUCTIVE PERFORMANCE OF SEABIRDS ON SOUTHEAST FARALLON ISLAND, 2002</vt:lpstr>
    </vt:vector>
  </TitlesOfParts>
  <Company>PRBO</Company>
  <LinksUpToDate>false</LinksUpToDate>
  <CharactersWithSpaces>10470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SIZE AND REPRODUCTIVE PERFORMANCE OF SEABIRDS ON SOUTHEAST FARALLON ISLAND, 2002</dc:title>
  <dc:subject>SEFI seabird annual report 2002 text</dc:subject>
  <dc:creator>Amanda Spears</dc:creator>
  <cp:lastModifiedBy>McChesney, Gerry</cp:lastModifiedBy>
  <cp:revision>4</cp:revision>
  <cp:lastPrinted>2018-05-08T15:53:00Z</cp:lastPrinted>
  <dcterms:created xsi:type="dcterms:W3CDTF">2021-02-26T15:03:00Z</dcterms:created>
  <dcterms:modified xsi:type="dcterms:W3CDTF">2021-02-26T15:21:00Z</dcterms:modified>
</cp:coreProperties>
</file>